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24047" w14:textId="77777777" w:rsidR="00627B6D" w:rsidRDefault="00627B6D"/>
    <w:p w14:paraId="28F8D589" w14:textId="77777777" w:rsidR="00627B6D" w:rsidRDefault="00627B6D"/>
    <w:p w14:paraId="6D24B86A" w14:textId="77777777" w:rsidR="00AD76FB" w:rsidRDefault="00AD76FB"/>
    <w:p w14:paraId="34C3BDEF" w14:textId="41710E40" w:rsidR="00627B6D" w:rsidRPr="00B60E17" w:rsidRDefault="00627B6D">
      <w:pPr>
        <w:pStyle w:val="Pealkiri1"/>
      </w:pPr>
      <w:r>
        <w:t xml:space="preserve">LEPING </w:t>
      </w:r>
      <w:r w:rsidR="00B60E17">
        <w:t>nr</w:t>
      </w:r>
      <w:r w:rsidR="009E56E2">
        <w:t xml:space="preserve"> </w:t>
      </w:r>
      <w:r w:rsidR="000F774B">
        <w:t>3-1.21/202</w:t>
      </w:r>
      <w:r w:rsidR="0023403C">
        <w:t>4</w:t>
      </w:r>
      <w:r w:rsidR="00714CD0">
        <w:t>/</w:t>
      </w:r>
      <w:r w:rsidR="004E4750" w:rsidRPr="004E4750">
        <w:t xml:space="preserve"> 326</w:t>
      </w:r>
    </w:p>
    <w:p w14:paraId="545A4461" w14:textId="77777777" w:rsidR="00627B6D" w:rsidRDefault="00627B6D">
      <w:pPr>
        <w:pStyle w:val="Pealkiri1"/>
      </w:pPr>
      <w:r>
        <w:t>ürituse korraldamiseks riigimetsas</w:t>
      </w:r>
    </w:p>
    <w:p w14:paraId="25FE0CD0" w14:textId="77777777" w:rsidR="00627B6D" w:rsidRDefault="00627B6D">
      <w:pPr>
        <w:jc w:val="center"/>
        <w:rPr>
          <w:b/>
          <w:bCs/>
          <w:sz w:val="28"/>
        </w:rPr>
      </w:pPr>
    </w:p>
    <w:p w14:paraId="1E3E5DA8" w14:textId="77777777" w:rsidR="00627B6D" w:rsidRDefault="00627B6D">
      <w:pPr>
        <w:rPr>
          <w:b/>
          <w:bCs/>
          <w:sz w:val="28"/>
        </w:rPr>
      </w:pPr>
    </w:p>
    <w:p w14:paraId="599BC48E" w14:textId="77777777" w:rsidR="00B60E17" w:rsidRDefault="00B60E17" w:rsidP="00B60E17">
      <w:pPr>
        <w:rPr>
          <w:szCs w:val="18"/>
        </w:rPr>
      </w:pPr>
      <w:r>
        <w:rPr>
          <w:szCs w:val="18"/>
        </w:rPr>
        <w:tab/>
      </w:r>
      <w:r>
        <w:rPr>
          <w:szCs w:val="18"/>
        </w:rPr>
        <w:tab/>
      </w:r>
      <w:r>
        <w:rPr>
          <w:szCs w:val="18"/>
        </w:rPr>
        <w:tab/>
      </w:r>
      <w:r w:rsidR="00FC07F2">
        <w:rPr>
          <w:szCs w:val="18"/>
        </w:rPr>
        <w:tab/>
      </w:r>
      <w:r w:rsidR="00ED1B93">
        <w:rPr>
          <w:szCs w:val="18"/>
        </w:rPr>
        <w:t xml:space="preserve">              </w:t>
      </w:r>
      <w:r w:rsidR="008712D7">
        <w:rPr>
          <w:szCs w:val="18"/>
        </w:rPr>
        <w:t xml:space="preserve">                                </w:t>
      </w:r>
      <w:r w:rsidR="00BD22D0">
        <w:rPr>
          <w:szCs w:val="18"/>
        </w:rPr>
        <w:t>(h</w:t>
      </w:r>
      <w:r w:rsidR="008712D7" w:rsidRPr="008712D7">
        <w:rPr>
          <w:bCs/>
          <w:szCs w:val="18"/>
        </w:rPr>
        <w:t>iliseima digitaalallkirja kuupäev</w:t>
      </w:r>
      <w:r w:rsidR="00BD22D0">
        <w:rPr>
          <w:bCs/>
          <w:szCs w:val="18"/>
        </w:rPr>
        <w:t>)</w:t>
      </w:r>
    </w:p>
    <w:p w14:paraId="47D06336" w14:textId="77777777" w:rsidR="00B60E17" w:rsidRDefault="00B60E17" w:rsidP="00B60E17"/>
    <w:p w14:paraId="207AF07A" w14:textId="77777777" w:rsidR="004F53A4" w:rsidRDefault="004F53A4" w:rsidP="004F53A4">
      <w:pPr>
        <w:jc w:val="both"/>
      </w:pPr>
    </w:p>
    <w:p w14:paraId="27683457" w14:textId="51291DDF" w:rsidR="0028521C" w:rsidRPr="0028521C" w:rsidRDefault="002A5CF0" w:rsidP="0028521C">
      <w:pPr>
        <w:jc w:val="both"/>
      </w:pPr>
      <w:r w:rsidRPr="002A5CF0">
        <w:rPr>
          <w:b/>
        </w:rPr>
        <w:t>Riigimetsa Majandamise Keskus</w:t>
      </w:r>
      <w:r>
        <w:t>, keda esindab juhatuse</w:t>
      </w:r>
      <w:r w:rsidR="0028521C">
        <w:t xml:space="preserve"> </w:t>
      </w:r>
      <w:r w:rsidR="00F750D9">
        <w:t>liikme</w:t>
      </w:r>
      <w:r w:rsidR="00BD22D0">
        <w:t xml:space="preserve"> </w:t>
      </w:r>
      <w:r w:rsidR="00F750D9">
        <w:t>15</w:t>
      </w:r>
      <w:r w:rsidR="0028521C" w:rsidRPr="0028521C">
        <w:t>.0</w:t>
      </w:r>
      <w:r w:rsidR="00F750D9">
        <w:t>4</w:t>
      </w:r>
      <w:r w:rsidR="0028521C" w:rsidRPr="0028521C">
        <w:t>.20</w:t>
      </w:r>
      <w:r w:rsidR="005834C2">
        <w:t>2</w:t>
      </w:r>
      <w:r w:rsidR="00F750D9">
        <w:t>4</w:t>
      </w:r>
      <w:r w:rsidR="0028521C" w:rsidRPr="0028521C">
        <w:t xml:space="preserve"> </w:t>
      </w:r>
      <w:r w:rsidR="00BD22D0">
        <w:t>käskkirja</w:t>
      </w:r>
      <w:r w:rsidR="0028521C" w:rsidRPr="0028521C">
        <w:t xml:space="preserve"> nr </w:t>
      </w:r>
    </w:p>
    <w:p w14:paraId="63ACB409" w14:textId="5494773A" w:rsidR="004F53A4" w:rsidRDefault="0028521C" w:rsidP="002A5CF0">
      <w:pPr>
        <w:jc w:val="both"/>
      </w:pPr>
      <w:r w:rsidRPr="0028521C">
        <w:t>1-</w:t>
      </w:r>
      <w:r w:rsidR="00BD22D0">
        <w:t>5</w:t>
      </w:r>
      <w:r w:rsidRPr="0028521C">
        <w:t>/</w:t>
      </w:r>
      <w:r w:rsidR="00F132EB">
        <w:t>32</w:t>
      </w:r>
      <w:r w:rsidRPr="0028521C">
        <w:t xml:space="preserve"> alusel</w:t>
      </w:r>
      <w:r w:rsidR="002A5CF0">
        <w:t xml:space="preserve"> </w:t>
      </w:r>
      <w:r w:rsidR="00F132EB">
        <w:t>Edela regiooni</w:t>
      </w:r>
      <w:r w:rsidR="002A5CF0">
        <w:t xml:space="preserve">  metsaülem </w:t>
      </w:r>
      <w:r w:rsidR="00F132EB" w:rsidRPr="00F132EB">
        <w:rPr>
          <w:b/>
          <w:bCs/>
        </w:rPr>
        <w:t>Heiki Ärm</w:t>
      </w:r>
      <w:r w:rsidR="00F132EB">
        <w:t xml:space="preserve"> </w:t>
      </w:r>
      <w:r w:rsidR="002A5CF0">
        <w:t xml:space="preserve">,  edaspidi </w:t>
      </w:r>
      <w:r w:rsidR="002A5CF0" w:rsidRPr="002A5CF0">
        <w:rPr>
          <w:b/>
        </w:rPr>
        <w:t>RMK</w:t>
      </w:r>
      <w:r w:rsidR="002A5CF0">
        <w:t>, ühelt poolt,</w:t>
      </w:r>
    </w:p>
    <w:p w14:paraId="7383B394" w14:textId="0F30BB2E" w:rsidR="004F53A4" w:rsidRDefault="00ED38BA" w:rsidP="00E81947">
      <w:pPr>
        <w:jc w:val="both"/>
      </w:pPr>
      <w:r>
        <w:t>j</w:t>
      </w:r>
      <w:r w:rsidR="002A5CF0">
        <w:t>a</w:t>
      </w:r>
      <w:r>
        <w:t xml:space="preserve"> </w:t>
      </w:r>
      <w:proofErr w:type="spellStart"/>
      <w:r w:rsidR="004D4961" w:rsidRPr="006B79C2">
        <w:rPr>
          <w:b/>
          <w:bCs/>
        </w:rPr>
        <w:t>Blo</w:t>
      </w:r>
      <w:r w:rsidR="006B79C2" w:rsidRPr="006B79C2">
        <w:rPr>
          <w:b/>
          <w:bCs/>
        </w:rPr>
        <w:t>ck</w:t>
      </w:r>
      <w:proofErr w:type="spellEnd"/>
      <w:r w:rsidR="006B79C2" w:rsidRPr="006B79C2">
        <w:rPr>
          <w:b/>
          <w:bCs/>
        </w:rPr>
        <w:t xml:space="preserve"> </w:t>
      </w:r>
      <w:proofErr w:type="spellStart"/>
      <w:r w:rsidR="006B79C2" w:rsidRPr="006B79C2">
        <w:rPr>
          <w:b/>
          <w:bCs/>
        </w:rPr>
        <w:t>OÜ</w:t>
      </w:r>
      <w:r w:rsidR="004F53A4" w:rsidRPr="004F53A4">
        <w:t>,</w:t>
      </w:r>
      <w:r>
        <w:t>keda</w:t>
      </w:r>
      <w:proofErr w:type="spellEnd"/>
      <w:r>
        <w:t xml:space="preserve"> esindab juhatuse liige </w:t>
      </w:r>
      <w:proofErr w:type="spellStart"/>
      <w:r w:rsidR="006B79C2" w:rsidRPr="005075E3">
        <w:rPr>
          <w:b/>
          <w:bCs/>
        </w:rPr>
        <w:t>Ing</w:t>
      </w:r>
      <w:r w:rsidR="005075E3" w:rsidRPr="005075E3">
        <w:rPr>
          <w:b/>
          <w:bCs/>
        </w:rPr>
        <w:t>ar</w:t>
      </w:r>
      <w:proofErr w:type="spellEnd"/>
      <w:r w:rsidR="005075E3" w:rsidRPr="005075E3">
        <w:rPr>
          <w:b/>
          <w:bCs/>
        </w:rPr>
        <w:t xml:space="preserve"> Mäesalu</w:t>
      </w:r>
      <w:r>
        <w:t xml:space="preserve"> , </w:t>
      </w:r>
      <w:r w:rsidR="004F53A4" w:rsidRPr="004F53A4">
        <w:t xml:space="preserve"> </w:t>
      </w:r>
      <w:r w:rsidR="004F53A4">
        <w:t xml:space="preserve">edaspidi </w:t>
      </w:r>
      <w:r w:rsidR="004F53A4">
        <w:rPr>
          <w:b/>
          <w:bCs/>
        </w:rPr>
        <w:t>Ürituse korraldaja</w:t>
      </w:r>
      <w:r w:rsidR="004F53A4">
        <w:t>, teiselt poolt,</w:t>
      </w:r>
    </w:p>
    <w:p w14:paraId="1E8D2DB4" w14:textId="77777777" w:rsidR="00ED5F86" w:rsidRDefault="00ED5F86" w:rsidP="00E81947">
      <w:pPr>
        <w:jc w:val="both"/>
      </w:pPr>
    </w:p>
    <w:p w14:paraId="291F0C76" w14:textId="77777777" w:rsidR="00B60E17" w:rsidRPr="005519C5" w:rsidRDefault="00B60E17" w:rsidP="00E81947">
      <w:pPr>
        <w:jc w:val="both"/>
      </w:pPr>
      <w:r>
        <w:rPr>
          <w:szCs w:val="18"/>
        </w:rPr>
        <w:t xml:space="preserve">sõlmisid käesoleva </w:t>
      </w:r>
      <w:r w:rsidR="00754082">
        <w:rPr>
          <w:szCs w:val="18"/>
        </w:rPr>
        <w:t>l</w:t>
      </w:r>
      <w:r>
        <w:rPr>
          <w:szCs w:val="18"/>
        </w:rPr>
        <w:t>epingu</w:t>
      </w:r>
      <w:r w:rsidR="00754082">
        <w:rPr>
          <w:szCs w:val="18"/>
        </w:rPr>
        <w:t xml:space="preserve">, </w:t>
      </w:r>
      <w:r>
        <w:rPr>
          <w:szCs w:val="18"/>
        </w:rPr>
        <w:t xml:space="preserve">edaspidi </w:t>
      </w:r>
      <w:r>
        <w:rPr>
          <w:b/>
          <w:bCs/>
          <w:szCs w:val="18"/>
        </w:rPr>
        <w:t>Leping</w:t>
      </w:r>
      <w:r w:rsidR="00754082">
        <w:rPr>
          <w:b/>
          <w:bCs/>
          <w:szCs w:val="18"/>
        </w:rPr>
        <w:t>,</w:t>
      </w:r>
      <w:r>
        <w:rPr>
          <w:szCs w:val="18"/>
        </w:rPr>
        <w:t xml:space="preserve"> alljärgnevas: </w:t>
      </w:r>
    </w:p>
    <w:p w14:paraId="272DDBF1" w14:textId="77777777" w:rsidR="00627B6D" w:rsidRDefault="00627B6D" w:rsidP="00E81947">
      <w:pPr>
        <w:jc w:val="both"/>
      </w:pPr>
    </w:p>
    <w:p w14:paraId="255B748F" w14:textId="77777777" w:rsidR="00627B6D" w:rsidRPr="008D19A7" w:rsidRDefault="00627B6D" w:rsidP="00E81947">
      <w:pPr>
        <w:jc w:val="both"/>
        <w:rPr>
          <w:b/>
          <w:bCs/>
        </w:rPr>
      </w:pPr>
      <w:r w:rsidRPr="008D19A7">
        <w:rPr>
          <w:b/>
          <w:bCs/>
        </w:rPr>
        <w:t xml:space="preserve">1. Lepingu objekt </w:t>
      </w:r>
    </w:p>
    <w:p w14:paraId="40935AC8" w14:textId="48C77E38" w:rsidR="005A4A46" w:rsidRDefault="00627B6D" w:rsidP="00E81947">
      <w:pPr>
        <w:pStyle w:val="Taandegakehatekst"/>
        <w:ind w:left="0"/>
        <w:jc w:val="both"/>
      </w:pPr>
      <w:r>
        <w:rPr>
          <w:b/>
          <w:bCs/>
        </w:rPr>
        <w:t xml:space="preserve">1.1. </w:t>
      </w:r>
      <w:r>
        <w:t>Käesoleva lepingu objektiks o</w:t>
      </w:r>
      <w:r w:rsidR="005A4A46">
        <w:t xml:space="preserve">n </w:t>
      </w:r>
      <w:r w:rsidR="00F132EB">
        <w:t xml:space="preserve">Pärnu </w:t>
      </w:r>
      <w:r w:rsidR="00F0252B">
        <w:t xml:space="preserve">maakonnas </w:t>
      </w:r>
      <w:r w:rsidR="005A4A46" w:rsidRPr="005A4A46">
        <w:t xml:space="preserve">  paikneva</w:t>
      </w:r>
      <w:r w:rsidR="00407E0C">
        <w:t xml:space="preserve"> riigimetsamaa</w:t>
      </w:r>
      <w:r w:rsidR="00BF58BB">
        <w:t xml:space="preserve"> </w:t>
      </w:r>
      <w:r w:rsidR="005A4A46" w:rsidRPr="005A4A46">
        <w:t>ja seda ümbritsevate metsateede</w:t>
      </w:r>
      <w:r w:rsidR="00407E0C">
        <w:t xml:space="preserve"> </w:t>
      </w:r>
      <w:r w:rsidR="002A5CF0">
        <w:t xml:space="preserve"> ka</w:t>
      </w:r>
      <w:r w:rsidR="00F0252B">
        <w:t xml:space="preserve">sutamine </w:t>
      </w:r>
      <w:r w:rsidR="00F132EB" w:rsidRPr="00F132EB">
        <w:rPr>
          <w:b/>
          <w:bCs/>
        </w:rPr>
        <w:t>Maasturi</w:t>
      </w:r>
      <w:r w:rsidR="007A05EE">
        <w:rPr>
          <w:b/>
          <w:bCs/>
        </w:rPr>
        <w:t xml:space="preserve">sõidukoolitus </w:t>
      </w:r>
      <w:proofErr w:type="spellStart"/>
      <w:r w:rsidR="007A05EE">
        <w:rPr>
          <w:b/>
          <w:bCs/>
        </w:rPr>
        <w:t>Kellissaares</w:t>
      </w:r>
      <w:proofErr w:type="spellEnd"/>
      <w:r w:rsidR="00F132EB">
        <w:t xml:space="preserve"> </w:t>
      </w:r>
      <w:r w:rsidR="00754082">
        <w:t xml:space="preserve">, edaspidi </w:t>
      </w:r>
      <w:r w:rsidR="00754082" w:rsidRPr="00754082">
        <w:rPr>
          <w:b/>
        </w:rPr>
        <w:t>Ü</w:t>
      </w:r>
      <w:r w:rsidRPr="00754082">
        <w:rPr>
          <w:b/>
        </w:rPr>
        <w:t>ritus</w:t>
      </w:r>
      <w:r w:rsidR="00754082">
        <w:t>,</w:t>
      </w:r>
      <w:r>
        <w:t xml:space="preserve"> läbiviimiseks. </w:t>
      </w:r>
    </w:p>
    <w:p w14:paraId="700E7369" w14:textId="77777777" w:rsidR="005A4A46" w:rsidRDefault="00223671" w:rsidP="00E81947">
      <w:pPr>
        <w:pStyle w:val="Taandegakehatekst"/>
        <w:ind w:left="0"/>
        <w:jc w:val="both"/>
      </w:pPr>
      <w:r w:rsidRPr="005A4A46">
        <w:t>Lepingu sõlmimine ei anna Ürituse korraldajale õigust Ala sulgemiseks teistele metsakasutajatele</w:t>
      </w:r>
      <w:r w:rsidR="005A4A46">
        <w:t>.</w:t>
      </w:r>
    </w:p>
    <w:p w14:paraId="756E6B4B" w14:textId="197C0602" w:rsidR="00627B6D" w:rsidRDefault="00BF1C21" w:rsidP="00E81947">
      <w:pPr>
        <w:pStyle w:val="Taandegakehatekst"/>
        <w:ind w:left="0"/>
        <w:jc w:val="both"/>
      </w:pPr>
      <w:r w:rsidRPr="005A4A46">
        <w:t xml:space="preserve"> </w:t>
      </w:r>
      <w:r w:rsidR="00627B6D">
        <w:t>Kasutatava</w:t>
      </w:r>
      <w:r w:rsidR="00F132EB">
        <w:t>te</w:t>
      </w:r>
      <w:r w:rsidR="002957F9">
        <w:t xml:space="preserve"> </w:t>
      </w:r>
      <w:r w:rsidR="00627B6D">
        <w:t>ala</w:t>
      </w:r>
      <w:r w:rsidR="00F132EB">
        <w:t>de</w:t>
      </w:r>
      <w:r w:rsidR="00627B6D">
        <w:t xml:space="preserve">  asuko</w:t>
      </w:r>
      <w:r w:rsidR="002957F9">
        <w:t xml:space="preserve">ht: </w:t>
      </w:r>
      <w:r w:rsidR="00ED38BA">
        <w:t xml:space="preserve">taotluses toodud ja  </w:t>
      </w:r>
      <w:r w:rsidR="00412095">
        <w:t>12</w:t>
      </w:r>
      <w:r w:rsidR="00ED38BA">
        <w:t>.0</w:t>
      </w:r>
      <w:r w:rsidR="000950FE">
        <w:t>9</w:t>
      </w:r>
      <w:r w:rsidR="00ED38BA">
        <w:t xml:space="preserve">.24 </w:t>
      </w:r>
      <w:r w:rsidR="00305CEF">
        <w:t>esitatud Keskkonnaameti</w:t>
      </w:r>
      <w:r w:rsidR="00ED38BA">
        <w:t xml:space="preserve"> </w:t>
      </w:r>
      <w:r w:rsidR="001204E9">
        <w:t xml:space="preserve">poolt </w:t>
      </w:r>
      <w:r w:rsidR="00ED38BA">
        <w:t>kooskõlast</w:t>
      </w:r>
      <w:r w:rsidR="001204E9">
        <w:t xml:space="preserve">use </w:t>
      </w:r>
      <w:r w:rsidR="00176EB7">
        <w:t>saanud marsruudil.</w:t>
      </w:r>
      <w:r w:rsidR="00627B6D">
        <w:t xml:space="preserve"> </w:t>
      </w:r>
    </w:p>
    <w:p w14:paraId="04C4082D" w14:textId="77777777" w:rsidR="00F132EB" w:rsidRDefault="00F132EB" w:rsidP="00E81947">
      <w:pPr>
        <w:pStyle w:val="Taandegakehatekst"/>
        <w:ind w:left="0"/>
        <w:jc w:val="both"/>
      </w:pPr>
    </w:p>
    <w:p w14:paraId="281708AB" w14:textId="77777777" w:rsidR="00627B6D" w:rsidRDefault="00627B6D" w:rsidP="00E81947">
      <w:pPr>
        <w:pStyle w:val="Taandegakehatekst"/>
        <w:ind w:left="0"/>
        <w:jc w:val="both"/>
      </w:pPr>
      <w:r>
        <w:rPr>
          <w:b/>
          <w:bCs/>
        </w:rPr>
        <w:t>1.2.</w:t>
      </w:r>
      <w:r w:rsidR="00E2130D">
        <w:t xml:space="preserve"> </w:t>
      </w:r>
      <w:r w:rsidR="00E2130D" w:rsidRPr="00E2130D">
        <w:t>Ala seisund loetakse kasutusse andmisel rahuldavaks. Juhul, kui ürituse korraldaja leiab alal kasutusse võtmisel olulisi probleeme ja puudusi, siis informeerib ta sellest RMK-</w:t>
      </w:r>
      <w:proofErr w:type="spellStart"/>
      <w:r w:rsidR="00E2130D" w:rsidRPr="00E2130D">
        <w:t>d.</w:t>
      </w:r>
      <w:proofErr w:type="spellEnd"/>
      <w:r>
        <w:t xml:space="preserve"> </w:t>
      </w:r>
    </w:p>
    <w:p w14:paraId="16B45BAB" w14:textId="77777777" w:rsidR="00627B6D" w:rsidRDefault="00627B6D" w:rsidP="00E81947">
      <w:pPr>
        <w:jc w:val="both"/>
      </w:pPr>
    </w:p>
    <w:p w14:paraId="202D76E8" w14:textId="77777777" w:rsidR="00627B6D" w:rsidRPr="008D19A7" w:rsidRDefault="00627B6D" w:rsidP="00E81947">
      <w:pPr>
        <w:jc w:val="both"/>
        <w:rPr>
          <w:b/>
          <w:bCs/>
        </w:rPr>
      </w:pPr>
      <w:r w:rsidRPr="008D19A7">
        <w:rPr>
          <w:b/>
          <w:bCs/>
        </w:rPr>
        <w:t>2. Riigimetsa kasutamise tähtaeg</w:t>
      </w:r>
    </w:p>
    <w:p w14:paraId="0B375636" w14:textId="432BD457" w:rsidR="00627B6D" w:rsidRDefault="00627B6D" w:rsidP="00E81947">
      <w:pPr>
        <w:pStyle w:val="Kehatekst"/>
        <w:jc w:val="both"/>
        <w:rPr>
          <w:b w:val="0"/>
          <w:bCs w:val="0"/>
        </w:rPr>
      </w:pPr>
      <w:r>
        <w:rPr>
          <w:b w:val="0"/>
          <w:bCs w:val="0"/>
        </w:rPr>
        <w:t xml:space="preserve">Ürituse korraldajal on õigus kasutada ala ajavahemikul </w:t>
      </w:r>
      <w:r w:rsidR="000F4392" w:rsidRPr="00986AB0">
        <w:t>10</w:t>
      </w:r>
      <w:r w:rsidR="00433B6D" w:rsidRPr="00094D27">
        <w:rPr>
          <w:bCs w:val="0"/>
        </w:rPr>
        <w:t>.</w:t>
      </w:r>
      <w:r w:rsidR="00A00A3A" w:rsidRPr="00094D27">
        <w:rPr>
          <w:bCs w:val="0"/>
        </w:rPr>
        <w:t xml:space="preserve"> </w:t>
      </w:r>
      <w:r w:rsidR="000F4392">
        <w:rPr>
          <w:bCs w:val="0"/>
        </w:rPr>
        <w:t>oktoober</w:t>
      </w:r>
      <w:r w:rsidR="00470E47">
        <w:rPr>
          <w:bCs w:val="0"/>
        </w:rPr>
        <w:t xml:space="preserve"> – </w:t>
      </w:r>
      <w:r w:rsidR="0035598B">
        <w:rPr>
          <w:bCs w:val="0"/>
        </w:rPr>
        <w:t>11</w:t>
      </w:r>
      <w:r w:rsidR="00470E47">
        <w:rPr>
          <w:bCs w:val="0"/>
        </w:rPr>
        <w:t>.</w:t>
      </w:r>
      <w:r w:rsidR="0035598B">
        <w:rPr>
          <w:bCs w:val="0"/>
        </w:rPr>
        <w:t>oktoober</w:t>
      </w:r>
      <w:r w:rsidR="000F774B">
        <w:rPr>
          <w:bCs w:val="0"/>
        </w:rPr>
        <w:t xml:space="preserve"> 202</w:t>
      </w:r>
      <w:r w:rsidR="0035598B">
        <w:rPr>
          <w:bCs w:val="0"/>
        </w:rPr>
        <w:t>4</w:t>
      </w:r>
      <w:r w:rsidR="00433B6D">
        <w:rPr>
          <w:b w:val="0"/>
          <w:bCs w:val="0"/>
        </w:rPr>
        <w:t>.</w:t>
      </w:r>
      <w:r>
        <w:rPr>
          <w:b w:val="0"/>
          <w:bCs w:val="0"/>
        </w:rPr>
        <w:t xml:space="preserve">            </w:t>
      </w:r>
    </w:p>
    <w:p w14:paraId="64F3045F" w14:textId="77777777" w:rsidR="00627B6D" w:rsidRDefault="00627B6D" w:rsidP="00E81947">
      <w:pPr>
        <w:jc w:val="both"/>
        <w:rPr>
          <w:b/>
          <w:bCs/>
        </w:rPr>
      </w:pPr>
    </w:p>
    <w:p w14:paraId="59FB9789" w14:textId="77777777" w:rsidR="00627B6D" w:rsidRPr="008D19A7" w:rsidRDefault="00627B6D" w:rsidP="00E81947">
      <w:pPr>
        <w:jc w:val="both"/>
        <w:rPr>
          <w:b/>
          <w:bCs/>
        </w:rPr>
      </w:pPr>
      <w:r w:rsidRPr="008D19A7">
        <w:rPr>
          <w:b/>
          <w:bCs/>
        </w:rPr>
        <w:t>3. Poolte tegevus</w:t>
      </w:r>
    </w:p>
    <w:p w14:paraId="23F1599C" w14:textId="77777777" w:rsidR="00627B6D" w:rsidRPr="008D19A7" w:rsidRDefault="00627B6D" w:rsidP="00E81947">
      <w:pPr>
        <w:jc w:val="both"/>
        <w:rPr>
          <w:b/>
          <w:bCs/>
        </w:rPr>
      </w:pPr>
      <w:r w:rsidRPr="008D19A7">
        <w:rPr>
          <w:b/>
          <w:bCs/>
        </w:rPr>
        <w:t>3.1.</w:t>
      </w:r>
      <w:r w:rsidRPr="008D19A7">
        <w:t xml:space="preserve"> </w:t>
      </w:r>
      <w:r w:rsidRPr="008D19A7">
        <w:rPr>
          <w:b/>
          <w:bCs/>
        </w:rPr>
        <w:t xml:space="preserve">Ürituse korraldaja kohustub: </w:t>
      </w:r>
    </w:p>
    <w:p w14:paraId="7D076C4B" w14:textId="77777777" w:rsidR="00433B6D" w:rsidRDefault="00627B6D" w:rsidP="00E81947">
      <w:pPr>
        <w:jc w:val="both"/>
      </w:pPr>
      <w:r>
        <w:t>3.1.1.kirjalikult teatama RMK-</w:t>
      </w:r>
      <w:proofErr w:type="spellStart"/>
      <w:r>
        <w:t>le</w:t>
      </w:r>
      <w:proofErr w:type="spellEnd"/>
      <w:r>
        <w:t xml:space="preserve"> vähemalt 14 ka</w:t>
      </w:r>
      <w:r w:rsidR="00433B6D">
        <w:t xml:space="preserve">lendripäeva enne ürituse algust </w:t>
      </w:r>
      <w:r>
        <w:t>piirkonda saabuvate sõidukite arvu, ürituse ajakava, ürituse eest vastutava isiku(te) nimed ja kontaktandmed</w:t>
      </w:r>
      <w:r w:rsidR="00433B6D">
        <w:t>.</w:t>
      </w:r>
      <w:r>
        <w:t xml:space="preserve"> </w:t>
      </w:r>
    </w:p>
    <w:p w14:paraId="20D2630C" w14:textId="77777777" w:rsidR="00627B6D" w:rsidRDefault="00627B6D" w:rsidP="00E81947">
      <w:pPr>
        <w:jc w:val="both"/>
      </w:pPr>
      <w:r>
        <w:t xml:space="preserve">3.1.2. õigusaktidega ettenähtud juhtudel taotlema kohalikult omavalitsuselt, kaitseala valitsejalt ning teistelt riigi- ja kohaliku omavalituse asutustelt ürituse korraldamiseks vajalikud load ja kooskõlastused ning esitama nende koopiad RMK esindajale; </w:t>
      </w:r>
    </w:p>
    <w:p w14:paraId="422E891E" w14:textId="77777777" w:rsidR="00627B6D" w:rsidRDefault="00627B6D" w:rsidP="00E81947">
      <w:pPr>
        <w:jc w:val="both"/>
      </w:pPr>
      <w:r>
        <w:t xml:space="preserve">3.1.3. kinni pidama </w:t>
      </w:r>
      <w:hyperlink r:id="rId7" w:history="1">
        <w:r w:rsidR="009168BC" w:rsidRPr="00E663F7">
          <w:rPr>
            <w:rStyle w:val="Hperlink"/>
          </w:rPr>
          <w:t>tuleohutuse seaduse</w:t>
        </w:r>
      </w:hyperlink>
      <w:r w:rsidR="006A0DC0">
        <w:t xml:space="preserve"> nõuetest </w:t>
      </w:r>
    </w:p>
    <w:p w14:paraId="0E4F21DD" w14:textId="77777777" w:rsidR="00627B6D" w:rsidRDefault="006B08F9" w:rsidP="00E81947">
      <w:pPr>
        <w:pStyle w:val="Normaallaadveeb"/>
        <w:spacing w:before="0" w:beforeAutospacing="0" w:after="0" w:afterAutospacing="0"/>
        <w:jc w:val="both"/>
        <w:rPr>
          <w:lang w:val="et-EE"/>
        </w:rPr>
      </w:pPr>
      <w:r>
        <w:rPr>
          <w:lang w:val="et-EE"/>
        </w:rPr>
        <w:t xml:space="preserve">3.1.4. </w:t>
      </w:r>
      <w:r w:rsidR="00627B6D">
        <w:rPr>
          <w:lang w:val="et-EE"/>
        </w:rPr>
        <w:t xml:space="preserve">ürituse korraldamisel kasutama ala viisil, millega püütakse võimalikult ära hoida kahjustusi metsale ja pinnasele; </w:t>
      </w:r>
    </w:p>
    <w:p w14:paraId="0CD2C639" w14:textId="77777777" w:rsidR="00627B6D" w:rsidRDefault="006B08F9" w:rsidP="00E81947">
      <w:pPr>
        <w:jc w:val="both"/>
      </w:pPr>
      <w:r>
        <w:t xml:space="preserve">3.1.5. </w:t>
      </w:r>
      <w:r w:rsidR="00627B6D">
        <w:t>metsatulekahju, keskkonnareostuse või keskkonnakaitsenõuete rikkumiste</w:t>
      </w:r>
    </w:p>
    <w:p w14:paraId="0D0B2F42" w14:textId="27C36C41" w:rsidR="00627B6D" w:rsidRDefault="00627B6D" w:rsidP="00E81947">
      <w:pPr>
        <w:jc w:val="both"/>
      </w:pPr>
      <w:r>
        <w:t xml:space="preserve">avastamisel informeerima viivitamatult riigimetsa </w:t>
      </w:r>
      <w:proofErr w:type="spellStart"/>
      <w:r>
        <w:t>majandajat</w:t>
      </w:r>
      <w:proofErr w:type="spellEnd"/>
      <w:r>
        <w:t xml:space="preserve">, päästeameti häirekeskust  ja </w:t>
      </w:r>
      <w:r w:rsidR="001D577C">
        <w:t>Keskkonna</w:t>
      </w:r>
      <w:r w:rsidR="00470E47">
        <w:t>ametit</w:t>
      </w:r>
      <w:r>
        <w:t>;</w:t>
      </w:r>
    </w:p>
    <w:p w14:paraId="0120B373" w14:textId="77777777" w:rsidR="00627B6D" w:rsidRDefault="006B08F9" w:rsidP="00E81947">
      <w:pPr>
        <w:jc w:val="both"/>
      </w:pPr>
      <w:r>
        <w:t xml:space="preserve">3.1.6. </w:t>
      </w:r>
      <w:r w:rsidR="00627B6D">
        <w:t xml:space="preserve">tagama turvalisuse üritusest osavõtjatele ja korraldajatele ning nende varale, </w:t>
      </w:r>
    </w:p>
    <w:p w14:paraId="5E90E64B" w14:textId="77777777" w:rsidR="00627B6D" w:rsidRDefault="00627B6D" w:rsidP="00E81947">
      <w:pPr>
        <w:jc w:val="both"/>
      </w:pPr>
      <w:r>
        <w:t xml:space="preserve">varguste, </w:t>
      </w:r>
      <w:proofErr w:type="spellStart"/>
      <w:r>
        <w:t>kallaletungimiste</w:t>
      </w:r>
      <w:proofErr w:type="spellEnd"/>
      <w:r>
        <w:t xml:space="preserve"> või muu õigusvastase käitumise korral kutsuma kohale politseitöötaja; </w:t>
      </w:r>
    </w:p>
    <w:p w14:paraId="77DFA8D4" w14:textId="77777777" w:rsidR="00094D27" w:rsidRDefault="00094D27" w:rsidP="00E81947">
      <w:pPr>
        <w:jc w:val="both"/>
      </w:pPr>
    </w:p>
    <w:p w14:paraId="5A5CD3A9" w14:textId="77777777" w:rsidR="00094D27" w:rsidRDefault="00094D27" w:rsidP="00E81947">
      <w:pPr>
        <w:jc w:val="both"/>
      </w:pPr>
    </w:p>
    <w:p w14:paraId="3630E3F8" w14:textId="77777777" w:rsidR="000821E7" w:rsidRDefault="00627B6D" w:rsidP="00E81947">
      <w:pPr>
        <w:jc w:val="both"/>
      </w:pPr>
      <w:r>
        <w:t>3.1.</w:t>
      </w:r>
      <w:r w:rsidR="006B08F9">
        <w:t xml:space="preserve">7. </w:t>
      </w:r>
      <w:r>
        <w:t xml:space="preserve">tagama kannatanutele või haigestunutele esmaabi andmise ning vajadusel korraldama üritusel osalejate evakueerimise; </w:t>
      </w:r>
    </w:p>
    <w:p w14:paraId="0CA67850" w14:textId="2EE8A212" w:rsidR="00627B6D" w:rsidRDefault="006B08F9" w:rsidP="00E81947">
      <w:pPr>
        <w:jc w:val="both"/>
      </w:pPr>
      <w:r>
        <w:t>3.1.8</w:t>
      </w:r>
      <w:r w:rsidR="000821E7">
        <w:t xml:space="preserve">. </w:t>
      </w:r>
      <w:r w:rsidR="00627B6D">
        <w:t xml:space="preserve">pärast ürituse lõppu hiljemalt </w:t>
      </w:r>
      <w:r w:rsidR="00470E47">
        <w:t>14</w:t>
      </w:r>
      <w:r w:rsidR="00627B6D">
        <w:t xml:space="preserve"> kalendripäeva jooksul koristama alalt ürituse korraldamisega tekkinud jäätmed, tasandama rööpad, kinni ajama augud ning taastama teede katted; </w:t>
      </w:r>
    </w:p>
    <w:p w14:paraId="7876ED12" w14:textId="49D49188" w:rsidR="001E13AC" w:rsidRPr="007A2572" w:rsidRDefault="001E13AC" w:rsidP="006014CE">
      <w:pPr>
        <w:pStyle w:val="Loendilik"/>
        <w:numPr>
          <w:ilvl w:val="2"/>
          <w:numId w:val="29"/>
        </w:numPr>
        <w:jc w:val="both"/>
      </w:pPr>
      <w:r>
        <w:t xml:space="preserve"> </w:t>
      </w:r>
      <w:r w:rsidRPr="007A2572">
        <w:t>tasuma RMK-</w:t>
      </w:r>
      <w:proofErr w:type="spellStart"/>
      <w:r w:rsidRPr="007A2572">
        <w:t>le</w:t>
      </w:r>
      <w:proofErr w:type="spellEnd"/>
      <w:r w:rsidRPr="007A2572">
        <w:t xml:space="preserve"> tasu ala kasutamise eest summas</w:t>
      </w:r>
      <w:r w:rsidR="00D65944">
        <w:t xml:space="preserve"> 50 </w:t>
      </w:r>
      <w:r w:rsidRPr="007A2572">
        <w:t>, (</w:t>
      </w:r>
      <w:r w:rsidR="00D65944">
        <w:t>viiskümmend)</w:t>
      </w:r>
      <w:r w:rsidR="00AD6ABA">
        <w:t xml:space="preserve"> </w:t>
      </w:r>
      <w:r w:rsidRPr="007A2572">
        <w:t xml:space="preserve">eurot RMK kontole nr </w:t>
      </w:r>
      <w:r w:rsidR="00137AD5">
        <w:t>EE</w:t>
      </w:r>
      <w:r w:rsidR="00E05EA5">
        <w:t xml:space="preserve">881010002021370008 </w:t>
      </w:r>
      <w:r w:rsidRPr="007A2572">
        <w:t xml:space="preserve">hiljemalt  </w:t>
      </w:r>
      <w:sdt>
        <w:sdtPr>
          <w:id w:val="25146475"/>
          <w:placeholder>
            <w:docPart w:val="AADC300FA32A4103BCB53398E515677C"/>
          </w:placeholder>
          <w:date w:fullDate="2024-11-08T00:00:00Z">
            <w:dateFormat w:val="d.MM.yyyy"/>
            <w:lid w:val="et-EE"/>
            <w:storeMappedDataAs w:val="dateTime"/>
            <w:calendar w:val="gregorian"/>
          </w:date>
        </w:sdtPr>
        <w:sdtEndPr/>
        <w:sdtContent>
          <w:r w:rsidR="00541FFA">
            <w:t>8.11.2024</w:t>
          </w:r>
        </w:sdtContent>
      </w:sdt>
      <w:r w:rsidRPr="004D3AAC">
        <w:t>. Summale lisandub käibemaks õigusaktidega sätestatud määras, tasu maksmise kohta esitab RMK arve.</w:t>
      </w:r>
    </w:p>
    <w:p w14:paraId="1709FCD7" w14:textId="0571B784" w:rsidR="001E13AC" w:rsidRDefault="001E13AC" w:rsidP="00E81947">
      <w:pPr>
        <w:jc w:val="both"/>
      </w:pPr>
    </w:p>
    <w:p w14:paraId="69625905" w14:textId="142031F6" w:rsidR="00627B6D" w:rsidRDefault="006B08F9" w:rsidP="00E81947">
      <w:pPr>
        <w:jc w:val="both"/>
      </w:pPr>
      <w:r>
        <w:t>3.1.</w:t>
      </w:r>
      <w:r w:rsidR="00541FFA">
        <w:t>10</w:t>
      </w:r>
      <w:r w:rsidR="00627B6D">
        <w:t>. hüvitama RMK-</w:t>
      </w:r>
      <w:proofErr w:type="spellStart"/>
      <w:r w:rsidR="00627B6D">
        <w:t>le</w:t>
      </w:r>
      <w:proofErr w:type="spellEnd"/>
      <w:r w:rsidR="00627B6D">
        <w:t xml:space="preserve"> kõik ürituse korraldamisega riigimetsale tekitatud kahjud.</w:t>
      </w:r>
    </w:p>
    <w:p w14:paraId="6DA9A773" w14:textId="77777777" w:rsidR="006E3F94" w:rsidRDefault="006E3F94" w:rsidP="00E81947">
      <w:pPr>
        <w:jc w:val="both"/>
      </w:pPr>
    </w:p>
    <w:p w14:paraId="7CFE0B59" w14:textId="77777777" w:rsidR="001D577C" w:rsidRDefault="001D577C" w:rsidP="00E81947">
      <w:pPr>
        <w:jc w:val="both"/>
      </w:pPr>
    </w:p>
    <w:p w14:paraId="3906632C" w14:textId="77777777" w:rsidR="00627B6D" w:rsidRPr="008D19A7" w:rsidRDefault="00627B6D" w:rsidP="00E81947">
      <w:pPr>
        <w:jc w:val="both"/>
      </w:pPr>
      <w:r w:rsidRPr="008D19A7">
        <w:rPr>
          <w:b/>
          <w:bCs/>
        </w:rPr>
        <w:t>3.2. Ürituse korraldajal on seoses ürituse korraldamisega keelatud:</w:t>
      </w:r>
    </w:p>
    <w:p w14:paraId="451762FB" w14:textId="77777777" w:rsidR="00627B6D" w:rsidRDefault="00627B6D" w:rsidP="00E81947">
      <w:pPr>
        <w:jc w:val="both"/>
      </w:pPr>
      <w:r>
        <w:t>3.2.1.   langetada puid;</w:t>
      </w:r>
    </w:p>
    <w:p w14:paraId="2D3D026A" w14:textId="77777777" w:rsidR="00627B6D" w:rsidRDefault="00627B6D" w:rsidP="00E81947">
      <w:pPr>
        <w:numPr>
          <w:ilvl w:val="2"/>
          <w:numId w:val="22"/>
        </w:numPr>
        <w:jc w:val="both"/>
      </w:pPr>
      <w:r>
        <w:t>püstitada ehitisi ja kaevata kraave;</w:t>
      </w:r>
    </w:p>
    <w:p w14:paraId="18925E13" w14:textId="77777777" w:rsidR="00627B6D" w:rsidRDefault="00627B6D" w:rsidP="00E81947">
      <w:pPr>
        <w:numPr>
          <w:ilvl w:val="2"/>
          <w:numId w:val="22"/>
        </w:numPr>
        <w:jc w:val="both"/>
      </w:pPr>
      <w:proofErr w:type="spellStart"/>
      <w:r>
        <w:t>prahistada</w:t>
      </w:r>
      <w:proofErr w:type="spellEnd"/>
      <w:r>
        <w:t xml:space="preserve"> riigimetsa jäätmetega; </w:t>
      </w:r>
    </w:p>
    <w:p w14:paraId="422FAFE8" w14:textId="77777777" w:rsidR="00627B6D" w:rsidRDefault="00627B6D" w:rsidP="00E81947">
      <w:pPr>
        <w:numPr>
          <w:ilvl w:val="2"/>
          <w:numId w:val="22"/>
        </w:numPr>
        <w:jc w:val="both"/>
      </w:pPr>
      <w:r>
        <w:t>häirida kohalike elanike öörahu;</w:t>
      </w:r>
    </w:p>
    <w:p w14:paraId="3A7C292E" w14:textId="77777777" w:rsidR="00627B6D" w:rsidRDefault="00627B6D" w:rsidP="00E81947">
      <w:pPr>
        <w:numPr>
          <w:ilvl w:val="2"/>
          <w:numId w:val="22"/>
        </w:numPr>
        <w:jc w:val="both"/>
      </w:pPr>
      <w:r>
        <w:t xml:space="preserve">häirida loomade ja lindude elupaiku; </w:t>
      </w:r>
    </w:p>
    <w:p w14:paraId="484491A4" w14:textId="77777777" w:rsidR="00627B6D" w:rsidRDefault="00627B6D" w:rsidP="00E81947">
      <w:pPr>
        <w:numPr>
          <w:ilvl w:val="2"/>
          <w:numId w:val="22"/>
        </w:numPr>
        <w:jc w:val="both"/>
      </w:pPr>
      <w:r>
        <w:t xml:space="preserve">teha lõket selleks </w:t>
      </w:r>
      <w:proofErr w:type="spellStart"/>
      <w:r>
        <w:t>ettevalmistamata</w:t>
      </w:r>
      <w:proofErr w:type="spellEnd"/>
      <w:r>
        <w:t xml:space="preserve"> kohtades ja muu tegevus, m</w:t>
      </w:r>
      <w:r w:rsidR="00223671">
        <w:t>is võib tekitada metsatulekahju.</w:t>
      </w:r>
    </w:p>
    <w:p w14:paraId="099428CF" w14:textId="77777777" w:rsidR="00223671" w:rsidRDefault="00223671" w:rsidP="00E81947">
      <w:pPr>
        <w:ind w:left="720"/>
        <w:jc w:val="both"/>
      </w:pPr>
    </w:p>
    <w:p w14:paraId="13EE33B7" w14:textId="77777777" w:rsidR="00627B6D" w:rsidRPr="00E81947" w:rsidRDefault="00627B6D" w:rsidP="00E81947">
      <w:pPr>
        <w:pStyle w:val="Normaallaadveeb"/>
        <w:tabs>
          <w:tab w:val="left" w:pos="2280"/>
        </w:tabs>
        <w:spacing w:before="0" w:beforeAutospacing="0" w:after="0" w:afterAutospacing="0"/>
        <w:jc w:val="both"/>
        <w:rPr>
          <w:lang w:val="et-EE"/>
        </w:rPr>
      </w:pPr>
      <w:r w:rsidRPr="00C82DA9">
        <w:rPr>
          <w:b/>
          <w:bCs/>
          <w:lang w:val="fi-FI"/>
        </w:rPr>
        <w:t xml:space="preserve">3.3. RMK-l on </w:t>
      </w:r>
      <w:proofErr w:type="spellStart"/>
      <w:r w:rsidRPr="00C82DA9">
        <w:rPr>
          <w:b/>
          <w:bCs/>
          <w:lang w:val="fi-FI"/>
        </w:rPr>
        <w:t>õigus</w:t>
      </w:r>
      <w:proofErr w:type="spellEnd"/>
      <w:r w:rsidRPr="00C82DA9">
        <w:rPr>
          <w:b/>
          <w:bCs/>
          <w:lang w:val="fi-FI"/>
        </w:rPr>
        <w:t xml:space="preserve"> </w:t>
      </w:r>
    </w:p>
    <w:p w14:paraId="3442B4E5" w14:textId="77777777" w:rsidR="00627B6D" w:rsidRDefault="00627B6D" w:rsidP="00E81947">
      <w:pPr>
        <w:jc w:val="both"/>
        <w:rPr>
          <w:b/>
          <w:bCs/>
        </w:rPr>
      </w:pPr>
      <w:r>
        <w:t>3.3.1. tulekaitse kaalutlustel, metsa ökosüsteemi või sihtide, teede ja teiste rajatiste kaitseks peatada või keelata metsa kasutajal ala kasutamine, kui ilmastikutingimused ei võimalda metsa või rajatisi kasutada ilma metsa või rajatisi kahjustamata või ohtu seadmata</w:t>
      </w:r>
      <w:r>
        <w:rPr>
          <w:b/>
          <w:bCs/>
        </w:rPr>
        <w:t>;</w:t>
      </w:r>
    </w:p>
    <w:p w14:paraId="7E227E9E" w14:textId="77777777" w:rsidR="00627B6D" w:rsidRDefault="00433B6D" w:rsidP="00E81947">
      <w:pPr>
        <w:jc w:val="both"/>
      </w:pPr>
      <w:r>
        <w:t>3.3.2</w:t>
      </w:r>
      <w:r w:rsidR="00627B6D">
        <w:t>. peatada või keelata ürituse korraldamine, kui ürituse korraldaja  ei pea kinni muudest lepinguga sätestatud kohustustest.</w:t>
      </w:r>
    </w:p>
    <w:p w14:paraId="0C6073E7" w14:textId="77777777" w:rsidR="00627B6D" w:rsidRDefault="00627B6D" w:rsidP="00E81947">
      <w:pPr>
        <w:jc w:val="both"/>
        <w:rPr>
          <w:b/>
          <w:bCs/>
        </w:rPr>
      </w:pPr>
      <w:r>
        <w:t xml:space="preserve"> </w:t>
      </w:r>
    </w:p>
    <w:p w14:paraId="6B4B2C2C" w14:textId="77777777" w:rsidR="00627B6D" w:rsidRPr="008D19A7" w:rsidRDefault="00627B6D" w:rsidP="00E81947">
      <w:pPr>
        <w:numPr>
          <w:ilvl w:val="0"/>
          <w:numId w:val="22"/>
        </w:numPr>
        <w:jc w:val="both"/>
        <w:rPr>
          <w:b/>
          <w:bCs/>
        </w:rPr>
      </w:pPr>
      <w:r w:rsidRPr="008D19A7">
        <w:rPr>
          <w:b/>
          <w:bCs/>
        </w:rPr>
        <w:t>Kahjude kindlaksmääramine ja hüvitamine</w:t>
      </w:r>
    </w:p>
    <w:p w14:paraId="3DEA8A39" w14:textId="77777777" w:rsidR="00627B6D" w:rsidRDefault="00627B6D" w:rsidP="00E81947">
      <w:pPr>
        <w:jc w:val="both"/>
      </w:pPr>
      <w:r w:rsidRPr="007B3F16">
        <w:rPr>
          <w:bCs/>
        </w:rPr>
        <w:t>4.1</w:t>
      </w:r>
      <w:r>
        <w:rPr>
          <w:b/>
          <w:bCs/>
        </w:rPr>
        <w:t xml:space="preserve">. RMK </w:t>
      </w:r>
      <w:r>
        <w:t>teostab enne ürituse algust ala ülevaatuse, mille käigus fikseerib selle  seisundi aktiga. Pärast ürituse lõppemist ja lepingu punktis 3.1.</w:t>
      </w:r>
      <w:r w:rsidR="00223671">
        <w:t>8</w:t>
      </w:r>
      <w:r>
        <w:t xml:space="preserve"> nimetatud tööde teostamist viib RMK läbi kontrolli ürituse korraldaja </w:t>
      </w:r>
      <w:r w:rsidR="00C3016E">
        <w:t xml:space="preserve">poolt ala </w:t>
      </w:r>
      <w:r>
        <w:t>kasutamise üle. Poolte volitatud esindajad koostavad kahepoolse akti, milles fikseerivad ala seisundi ürituse lõppedes, sealhulgas avastatud metsakahjustused, kahjustuste likvideerimis- ja muud taastamistööd ning nende tähtajad, samuti RMK-</w:t>
      </w:r>
      <w:proofErr w:type="spellStart"/>
      <w:r>
        <w:t>le</w:t>
      </w:r>
      <w:proofErr w:type="spellEnd"/>
      <w:r>
        <w:t xml:space="preserve"> tekitatud  kahju ja selle hüvitamise korra. </w:t>
      </w:r>
    </w:p>
    <w:p w14:paraId="69C57875" w14:textId="77777777" w:rsidR="00627B6D" w:rsidRDefault="00627B6D" w:rsidP="00E81947">
      <w:pPr>
        <w:jc w:val="both"/>
      </w:pPr>
    </w:p>
    <w:p w14:paraId="57AB12D8" w14:textId="77777777" w:rsidR="007B3F16" w:rsidRPr="007B3F16" w:rsidRDefault="007B3F16" w:rsidP="007B3F16">
      <w:pPr>
        <w:pStyle w:val="Loendilik"/>
        <w:numPr>
          <w:ilvl w:val="0"/>
          <w:numId w:val="22"/>
        </w:numPr>
        <w:jc w:val="both"/>
        <w:rPr>
          <w:b/>
        </w:rPr>
      </w:pPr>
      <w:r w:rsidRPr="007B3F16">
        <w:rPr>
          <w:b/>
        </w:rPr>
        <w:t>Poolte esindajad ja kontaktandmed</w:t>
      </w:r>
    </w:p>
    <w:p w14:paraId="64F39A8D" w14:textId="78957D3F" w:rsidR="00470E47" w:rsidRPr="00470E47" w:rsidRDefault="007B3F16" w:rsidP="00470E47">
      <w:pPr>
        <w:pStyle w:val="Loendilik"/>
        <w:numPr>
          <w:ilvl w:val="1"/>
          <w:numId w:val="22"/>
        </w:numPr>
        <w:jc w:val="both"/>
        <w:rPr>
          <w:b/>
        </w:rPr>
      </w:pPr>
      <w:r w:rsidRPr="003419F3">
        <w:t>RMK esindaja</w:t>
      </w:r>
      <w:r>
        <w:t>d</w:t>
      </w:r>
      <w:r w:rsidRPr="003419F3">
        <w:t xml:space="preserve"> on RMK </w:t>
      </w:r>
      <w:r w:rsidR="00470E47">
        <w:t>Edela regiooni</w:t>
      </w:r>
      <w:r w:rsidRPr="00783B90">
        <w:t xml:space="preserve"> metsaülem </w:t>
      </w:r>
      <w:r w:rsidR="00470E47" w:rsidRPr="00470E47">
        <w:rPr>
          <w:b/>
          <w:bCs/>
        </w:rPr>
        <w:t>Heiki Ärm</w:t>
      </w:r>
      <w:r w:rsidR="00470E47">
        <w:t xml:space="preserve"> </w:t>
      </w:r>
      <w:r>
        <w:t>,</w:t>
      </w:r>
      <w:r w:rsidRPr="00783B90">
        <w:t xml:space="preserve"> </w:t>
      </w:r>
      <w:r>
        <w:t xml:space="preserve">tel </w:t>
      </w:r>
      <w:r w:rsidRPr="007B3F16">
        <w:rPr>
          <w:b/>
        </w:rPr>
        <w:t>50</w:t>
      </w:r>
      <w:r w:rsidR="00470E47">
        <w:rPr>
          <w:b/>
        </w:rPr>
        <w:t>3</w:t>
      </w:r>
      <w:r w:rsidRPr="007B3F16">
        <w:rPr>
          <w:b/>
        </w:rPr>
        <w:t xml:space="preserve"> </w:t>
      </w:r>
      <w:r w:rsidR="00470E47">
        <w:rPr>
          <w:b/>
        </w:rPr>
        <w:t>1</w:t>
      </w:r>
      <w:r w:rsidRPr="007B3F16">
        <w:rPr>
          <w:b/>
        </w:rPr>
        <w:t>4</w:t>
      </w:r>
      <w:r w:rsidR="00470E47">
        <w:rPr>
          <w:b/>
        </w:rPr>
        <w:t>23</w:t>
      </w:r>
      <w:r w:rsidRPr="007B3F16">
        <w:rPr>
          <w:b/>
        </w:rPr>
        <w:t xml:space="preserve">, </w:t>
      </w:r>
      <w:r>
        <w:t xml:space="preserve">e-post </w:t>
      </w:r>
      <w:hyperlink r:id="rId8" w:history="1">
        <w:r w:rsidR="00470E47" w:rsidRPr="00185B65">
          <w:rPr>
            <w:rStyle w:val="Hperlink"/>
          </w:rPr>
          <w:t>heiki.arm@rmk.ee</w:t>
        </w:r>
      </w:hyperlink>
    </w:p>
    <w:p w14:paraId="58FEC95A" w14:textId="1352A794" w:rsidR="007B3F16" w:rsidRPr="00470E47" w:rsidRDefault="007B3F16" w:rsidP="00470E47">
      <w:pPr>
        <w:pStyle w:val="Loendilik"/>
        <w:ind w:left="540"/>
        <w:jc w:val="both"/>
        <w:rPr>
          <w:b/>
        </w:rPr>
      </w:pPr>
      <w:r>
        <w:t xml:space="preserve"> </w:t>
      </w:r>
    </w:p>
    <w:p w14:paraId="417F5637" w14:textId="7ED91E0D" w:rsidR="007B3F16" w:rsidRPr="00470E47" w:rsidRDefault="007B3F16" w:rsidP="006E42C0">
      <w:pPr>
        <w:pStyle w:val="Loendilik"/>
        <w:numPr>
          <w:ilvl w:val="1"/>
          <w:numId w:val="22"/>
        </w:numPr>
        <w:jc w:val="both"/>
        <w:rPr>
          <w:b/>
        </w:rPr>
      </w:pPr>
      <w:r>
        <w:t xml:space="preserve">Ürituse korraldaja esindaja on </w:t>
      </w:r>
      <w:proofErr w:type="spellStart"/>
      <w:r w:rsidR="003459D5" w:rsidRPr="003459D5">
        <w:rPr>
          <w:b/>
          <w:bCs/>
        </w:rPr>
        <w:t>Ingar</w:t>
      </w:r>
      <w:proofErr w:type="spellEnd"/>
      <w:r w:rsidR="003459D5" w:rsidRPr="003459D5">
        <w:rPr>
          <w:b/>
          <w:bCs/>
        </w:rPr>
        <w:t xml:space="preserve"> Mäesalu</w:t>
      </w:r>
      <w:r w:rsidR="00470E47">
        <w:t xml:space="preserve"> </w:t>
      </w:r>
      <w:r w:rsidRPr="007B3F16">
        <w:rPr>
          <w:b/>
        </w:rPr>
        <w:t xml:space="preserve">,   </w:t>
      </w:r>
      <w:r w:rsidRPr="00783B90">
        <w:t>tel</w:t>
      </w:r>
      <w:r>
        <w:rPr>
          <w:b/>
        </w:rPr>
        <w:t xml:space="preserve"> </w:t>
      </w:r>
      <w:r w:rsidRPr="009E56E2">
        <w:rPr>
          <w:b/>
        </w:rPr>
        <w:t>5</w:t>
      </w:r>
      <w:r w:rsidR="003459D5">
        <w:rPr>
          <w:b/>
        </w:rPr>
        <w:t>33 58 555</w:t>
      </w:r>
      <w:r w:rsidR="00470E47">
        <w:rPr>
          <w:b/>
        </w:rPr>
        <w:t xml:space="preserve"> </w:t>
      </w:r>
      <w:r>
        <w:t xml:space="preserve">, e-post </w:t>
      </w:r>
      <w:hyperlink r:id="rId9" w:history="1">
        <w:r w:rsidR="00AA1E84" w:rsidRPr="004E6B45">
          <w:rPr>
            <w:rStyle w:val="Hperlink"/>
          </w:rPr>
          <w:t>ingar@4x4kool.ee</w:t>
        </w:r>
      </w:hyperlink>
    </w:p>
    <w:p w14:paraId="40DA02E9" w14:textId="77777777" w:rsidR="00470E47" w:rsidRPr="007B3F16" w:rsidRDefault="00470E47" w:rsidP="00470E47">
      <w:pPr>
        <w:pStyle w:val="Loendilik"/>
        <w:ind w:left="540"/>
        <w:jc w:val="both"/>
        <w:rPr>
          <w:b/>
        </w:rPr>
      </w:pPr>
    </w:p>
    <w:p w14:paraId="4D1B519F" w14:textId="77777777" w:rsidR="007B3F16" w:rsidRDefault="007B3F16" w:rsidP="007B3F16">
      <w:pPr>
        <w:jc w:val="both"/>
      </w:pPr>
    </w:p>
    <w:p w14:paraId="2C173234" w14:textId="77777777" w:rsidR="007B3F16" w:rsidRPr="002B287B" w:rsidRDefault="007B3F16" w:rsidP="007B3F16">
      <w:pPr>
        <w:pStyle w:val="Loendilik"/>
        <w:numPr>
          <w:ilvl w:val="0"/>
          <w:numId w:val="22"/>
        </w:numPr>
        <w:jc w:val="both"/>
        <w:rPr>
          <w:b/>
        </w:rPr>
      </w:pPr>
      <w:r w:rsidRPr="002B287B">
        <w:rPr>
          <w:b/>
        </w:rPr>
        <w:t>Teadete edastamine</w:t>
      </w:r>
    </w:p>
    <w:p w14:paraId="10EDCEE2" w14:textId="77777777" w:rsidR="007B3F16" w:rsidRDefault="007B3F16" w:rsidP="007B3F16">
      <w:pPr>
        <w:pStyle w:val="Loendilik"/>
        <w:numPr>
          <w:ilvl w:val="1"/>
          <w:numId w:val="22"/>
        </w:numPr>
        <w:jc w:val="both"/>
      </w:pPr>
      <w:r>
        <w:t>Lepinguga seotud teated edastatakse telefoni teel või e-kirja teel poole lepingus märgitud e-posti aadressile. Kontaktandmete muutusest on pool kohustatud koheselt informeerima teist poolt.</w:t>
      </w:r>
    </w:p>
    <w:p w14:paraId="0E266D5A" w14:textId="77777777" w:rsidR="007B3F16" w:rsidRDefault="007B3F16" w:rsidP="007B3F16">
      <w:pPr>
        <w:pStyle w:val="Loendilik"/>
        <w:numPr>
          <w:ilvl w:val="1"/>
          <w:numId w:val="22"/>
        </w:numPr>
        <w:jc w:val="both"/>
      </w:pPr>
      <w:r>
        <w:lastRenderedPageBreak/>
        <w:t xml:space="preserve">E-kirja teel edastatud teated peetakse </w:t>
      </w:r>
      <w:proofErr w:type="spellStart"/>
      <w:r>
        <w:t>kättesaaduks</w:t>
      </w:r>
      <w:proofErr w:type="spellEnd"/>
      <w:r>
        <w:t xml:space="preserve"> alates teate edastamisele järgnevast tööpäevast.</w:t>
      </w:r>
    </w:p>
    <w:p w14:paraId="733DC07A" w14:textId="77777777" w:rsidR="007B3F16" w:rsidRDefault="007B3F16" w:rsidP="007B3F16">
      <w:pPr>
        <w:pStyle w:val="Loendilik"/>
        <w:numPr>
          <w:ilvl w:val="1"/>
          <w:numId w:val="22"/>
        </w:numPr>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30DFDA9" w14:textId="77777777" w:rsidR="007B3F16" w:rsidRDefault="007B3F16" w:rsidP="007B3F16">
      <w:pPr>
        <w:jc w:val="both"/>
      </w:pPr>
    </w:p>
    <w:p w14:paraId="6AC90140" w14:textId="77777777" w:rsidR="007B3F16" w:rsidRPr="002B287B" w:rsidRDefault="007B3F16" w:rsidP="007B3F16">
      <w:pPr>
        <w:pStyle w:val="Loendilik"/>
        <w:numPr>
          <w:ilvl w:val="0"/>
          <w:numId w:val="22"/>
        </w:numPr>
        <w:jc w:val="both"/>
        <w:rPr>
          <w:b/>
        </w:rPr>
      </w:pPr>
      <w:r w:rsidRPr="002B287B">
        <w:rPr>
          <w:b/>
        </w:rPr>
        <w:t>Lepingu lõppemine ja lõpetamine</w:t>
      </w:r>
    </w:p>
    <w:p w14:paraId="3C41F1AE" w14:textId="77777777" w:rsidR="007B3F16" w:rsidRDefault="007B3F16" w:rsidP="007B3F16">
      <w:pPr>
        <w:pStyle w:val="Loendilik"/>
        <w:numPr>
          <w:ilvl w:val="1"/>
          <w:numId w:val="22"/>
        </w:numPr>
        <w:jc w:val="both"/>
      </w:pPr>
      <w:r>
        <w:t>Leping lõpeb, kui lepingust tulenevad poolte kohustused on mõlemapoolselt täielikult ja nõuetekohaselt täidetud või seoses lepingu tähtaja saabumisega.</w:t>
      </w:r>
    </w:p>
    <w:p w14:paraId="48E17CBF" w14:textId="77777777" w:rsidR="007B3F16" w:rsidRDefault="007B3F16" w:rsidP="007B3F16">
      <w:pPr>
        <w:pStyle w:val="Loendilik"/>
        <w:numPr>
          <w:ilvl w:val="1"/>
          <w:numId w:val="22"/>
        </w:numPr>
        <w:jc w:val="both"/>
      </w:pPr>
      <w:r>
        <w:t>Kumbki pool võib käesoleva lepingu ennetähtaegselt üles öelda teatades sellest teisele poolele kirjalikult ette.</w:t>
      </w:r>
    </w:p>
    <w:p w14:paraId="0D7B91BE" w14:textId="77777777" w:rsidR="007B3F16" w:rsidRDefault="007B3F16" w:rsidP="007B3F16">
      <w:pPr>
        <w:pStyle w:val="Loendilik"/>
        <w:numPr>
          <w:ilvl w:val="1"/>
          <w:numId w:val="22"/>
        </w:numPr>
        <w:jc w:val="both"/>
      </w:pPr>
      <w:r>
        <w:t xml:space="preserve">Kumbki pool võib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14:paraId="5892DE25" w14:textId="77777777" w:rsidR="007B3F16" w:rsidRDefault="007B3F16" w:rsidP="007B3F16">
      <w:pPr>
        <w:jc w:val="both"/>
      </w:pPr>
    </w:p>
    <w:p w14:paraId="15610D28" w14:textId="77777777" w:rsidR="007B3F16" w:rsidRPr="002B287B" w:rsidRDefault="007B3F16" w:rsidP="007B3F16">
      <w:pPr>
        <w:pStyle w:val="Loendilik"/>
        <w:numPr>
          <w:ilvl w:val="0"/>
          <w:numId w:val="22"/>
        </w:numPr>
        <w:jc w:val="both"/>
        <w:rPr>
          <w:b/>
        </w:rPr>
      </w:pPr>
      <w:r w:rsidRPr="002B287B">
        <w:rPr>
          <w:b/>
        </w:rPr>
        <w:t>Lõppsätted</w:t>
      </w:r>
    </w:p>
    <w:p w14:paraId="47427798" w14:textId="77777777" w:rsidR="007B3F16" w:rsidRDefault="007B3F16" w:rsidP="007B3F16">
      <w:pPr>
        <w:pStyle w:val="Loendilik"/>
        <w:numPr>
          <w:ilvl w:val="1"/>
          <w:numId w:val="22"/>
        </w:numPr>
        <w:jc w:val="both"/>
      </w:pPr>
      <w:r w:rsidRPr="00486AA0">
        <w:t>Lepingu tingimusi võib muuta või täiendada poolte kirjalikul kokkuleppel, välja arvatud juhtudel, kui lepingu muutmise vajadus tuleneb õigusaktide muutumisest. Juhul, kui lepingu  muutmise vajadus tuleneb õigusaktide muutumisest, teatab pool sellest teisele poolele kirjalikult 1 (üks) kuu ette.</w:t>
      </w:r>
    </w:p>
    <w:p w14:paraId="5BF2E7AC" w14:textId="77777777" w:rsidR="007B3F16" w:rsidRDefault="007B3F16" w:rsidP="007B3F16">
      <w:pPr>
        <w:pStyle w:val="Loendilik"/>
        <w:numPr>
          <w:ilvl w:val="1"/>
          <w:numId w:val="22"/>
        </w:numPr>
        <w:jc w:val="both"/>
      </w:pPr>
      <w:r>
        <w:t>Lepinguga seonduvaid eriarvamusi ja vaidlusi lahendavad pooled eelkõige läbirääkimiste teel. Kui lepingust tulenevaid vaidlusi ei õnnestu lahendada poolte läbirääkimistega, lahendatakse vaidlus õigusaktidega kehtestatud korras.</w:t>
      </w:r>
    </w:p>
    <w:p w14:paraId="10AE8914" w14:textId="77777777" w:rsidR="007B3F16" w:rsidRPr="002E06D0" w:rsidRDefault="005A7137" w:rsidP="007B3F16">
      <w:pPr>
        <w:pStyle w:val="Loendilik"/>
        <w:numPr>
          <w:ilvl w:val="1"/>
          <w:numId w:val="22"/>
        </w:numPr>
        <w:jc w:val="both"/>
        <w:rPr>
          <w:rFonts w:eastAsia="MS Mincho"/>
        </w:rPr>
      </w:pPr>
      <w:sdt>
        <w:sdtPr>
          <w:id w:val="-189151537"/>
          <w:placeholder>
            <w:docPart w:val="2FE3621826DE4E848DE719A972EF00A4"/>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7B3F16">
            <w:t>Leping on allkirjastatud digitaalselt.</w:t>
          </w:r>
        </w:sdtContent>
      </w:sdt>
    </w:p>
    <w:p w14:paraId="12CD84B5" w14:textId="77777777" w:rsidR="007B3F16" w:rsidRDefault="007B3F16" w:rsidP="00E81947">
      <w:pPr>
        <w:jc w:val="both"/>
        <w:rPr>
          <w:b/>
          <w:bCs/>
        </w:rPr>
      </w:pPr>
    </w:p>
    <w:p w14:paraId="0DE9358B" w14:textId="77777777" w:rsidR="00094D27" w:rsidRDefault="00094D27" w:rsidP="00E81947">
      <w:pPr>
        <w:spacing w:line="240" w:lineRule="exact"/>
        <w:jc w:val="both"/>
        <w:rPr>
          <w:b/>
        </w:rPr>
      </w:pPr>
    </w:p>
    <w:p w14:paraId="46B7CD64" w14:textId="77777777" w:rsidR="00094D27" w:rsidRDefault="00094D27" w:rsidP="00E81947">
      <w:pPr>
        <w:spacing w:line="240" w:lineRule="exact"/>
        <w:jc w:val="both"/>
        <w:rPr>
          <w:b/>
        </w:rPr>
      </w:pPr>
    </w:p>
    <w:p w14:paraId="144F6280" w14:textId="77777777" w:rsidR="00094D27" w:rsidRDefault="00094D27" w:rsidP="00E81947">
      <w:pPr>
        <w:spacing w:line="240" w:lineRule="exact"/>
        <w:jc w:val="both"/>
        <w:rPr>
          <w:b/>
        </w:rPr>
      </w:pPr>
    </w:p>
    <w:p w14:paraId="448294ED" w14:textId="77777777" w:rsidR="009E56E2" w:rsidRDefault="009E56E2" w:rsidP="00E81947">
      <w:pPr>
        <w:spacing w:line="240" w:lineRule="exact"/>
        <w:jc w:val="both"/>
        <w:rPr>
          <w:b/>
        </w:rPr>
      </w:pPr>
    </w:p>
    <w:p w14:paraId="60982C6D" w14:textId="77777777" w:rsidR="00BE00C1" w:rsidRDefault="00BE00C1" w:rsidP="00E81947">
      <w:pPr>
        <w:spacing w:line="240" w:lineRule="exact"/>
        <w:jc w:val="both"/>
        <w:rPr>
          <w:b/>
        </w:rPr>
      </w:pPr>
      <w:r>
        <w:rPr>
          <w:b/>
        </w:rPr>
        <w:t>Poolte andmed ja allkirjad:</w:t>
      </w:r>
    </w:p>
    <w:p w14:paraId="48ED33C1" w14:textId="77777777" w:rsidR="00BE00C1" w:rsidRDefault="00BE00C1" w:rsidP="00E81947">
      <w:pPr>
        <w:pStyle w:val="Pealkiri1"/>
        <w:jc w:val="both"/>
        <w:rPr>
          <w:b w:val="0"/>
          <w:bCs w:val="0"/>
        </w:rPr>
      </w:pPr>
    </w:p>
    <w:p w14:paraId="4EE74B01" w14:textId="77777777" w:rsidR="00BE00C1" w:rsidRPr="00BE00C1" w:rsidRDefault="00BE00C1" w:rsidP="00E81947">
      <w:pPr>
        <w:pStyle w:val="Pealkiri1"/>
        <w:jc w:val="both"/>
        <w:rPr>
          <w:bCs w:val="0"/>
          <w:sz w:val="24"/>
        </w:rPr>
      </w:pPr>
      <w:r w:rsidRPr="00BE00C1">
        <w:rPr>
          <w:bCs w:val="0"/>
          <w:sz w:val="24"/>
        </w:rPr>
        <w:t>RMK</w:t>
      </w:r>
      <w:r w:rsidRPr="00BE00C1">
        <w:rPr>
          <w:b w:val="0"/>
          <w:bCs w:val="0"/>
          <w:sz w:val="24"/>
        </w:rPr>
        <w:tab/>
      </w:r>
      <w:r>
        <w:rPr>
          <w:b w:val="0"/>
          <w:bCs w:val="0"/>
        </w:rPr>
        <w:tab/>
      </w:r>
      <w:r>
        <w:rPr>
          <w:b w:val="0"/>
          <w:bCs w:val="0"/>
        </w:rPr>
        <w:tab/>
      </w:r>
      <w:r>
        <w:rPr>
          <w:b w:val="0"/>
          <w:bCs w:val="0"/>
        </w:rPr>
        <w:tab/>
      </w:r>
      <w:r>
        <w:rPr>
          <w:b w:val="0"/>
          <w:bCs w:val="0"/>
        </w:rPr>
        <w:tab/>
      </w:r>
      <w:r>
        <w:rPr>
          <w:b w:val="0"/>
          <w:bCs w:val="0"/>
        </w:rPr>
        <w:tab/>
      </w:r>
      <w:r>
        <w:rPr>
          <w:bCs w:val="0"/>
          <w:sz w:val="24"/>
        </w:rPr>
        <w:t>Ürituse korraldaja</w:t>
      </w:r>
    </w:p>
    <w:p w14:paraId="1A3541AD" w14:textId="11759A0C" w:rsidR="00BE00C1" w:rsidRDefault="00BE00C1" w:rsidP="00E81947">
      <w:pPr>
        <w:jc w:val="both"/>
      </w:pPr>
      <w:r>
        <w:t>Riigimetsa Majan</w:t>
      </w:r>
      <w:r w:rsidR="00F0252B">
        <w:t>damise Keskus</w:t>
      </w:r>
      <w:r w:rsidR="00F0252B">
        <w:tab/>
      </w:r>
      <w:r w:rsidR="00F0252B">
        <w:tab/>
      </w:r>
      <w:r w:rsidR="00AA1E84">
        <w:t xml:space="preserve">OÜ </w:t>
      </w:r>
      <w:proofErr w:type="spellStart"/>
      <w:r w:rsidR="00AA1E84">
        <w:t>Block</w:t>
      </w:r>
      <w:proofErr w:type="spellEnd"/>
    </w:p>
    <w:p w14:paraId="08255B4C" w14:textId="388E1000" w:rsidR="00BE00C1" w:rsidRDefault="00533DCE" w:rsidP="00E81947">
      <w:pPr>
        <w:jc w:val="both"/>
      </w:pPr>
      <w:r>
        <w:t>Registrikood 70004459</w:t>
      </w:r>
      <w:r w:rsidR="00BE00C1">
        <w:tab/>
      </w:r>
      <w:r w:rsidR="00BE00C1">
        <w:tab/>
      </w:r>
      <w:r w:rsidR="00BE00C1">
        <w:tab/>
      </w:r>
      <w:r w:rsidR="001D1E74">
        <w:t xml:space="preserve">registrikood </w:t>
      </w:r>
      <w:r w:rsidR="00184164">
        <w:t>11246508</w:t>
      </w:r>
    </w:p>
    <w:p w14:paraId="1C2C3719" w14:textId="3ED188B2" w:rsidR="001D1E74" w:rsidRPr="001D1E74" w:rsidRDefault="00031532" w:rsidP="001D1E74">
      <w:pPr>
        <w:jc w:val="both"/>
      </w:pPr>
      <w:proofErr w:type="spellStart"/>
      <w:r w:rsidRPr="00031532">
        <w:t>Sagadi</w:t>
      </w:r>
      <w:proofErr w:type="spellEnd"/>
      <w:r w:rsidRPr="00031532">
        <w:t xml:space="preserve"> küla, Haljala vald</w:t>
      </w:r>
      <w:r w:rsidR="001D1E74">
        <w:tab/>
      </w:r>
      <w:r w:rsidR="001D1E74">
        <w:tab/>
      </w:r>
      <w:r w:rsidR="001D1E74">
        <w:tab/>
      </w:r>
      <w:r w:rsidR="005C3943" w:rsidRPr="005C3943">
        <w:t xml:space="preserve">Vaikuse tee 13, Suurupi küla, </w:t>
      </w:r>
      <w:r w:rsidR="008759D9">
        <w:tab/>
      </w:r>
      <w:r w:rsidR="008759D9">
        <w:tab/>
      </w:r>
      <w:r w:rsidR="008759D9">
        <w:tab/>
      </w:r>
      <w:r w:rsidR="008759D9">
        <w:tab/>
      </w:r>
      <w:r w:rsidR="0018402A">
        <w:t xml:space="preserve">                        </w:t>
      </w:r>
      <w:r w:rsidR="00951B27">
        <w:t xml:space="preserve">                        </w:t>
      </w:r>
      <w:r w:rsidR="008759D9">
        <w:t xml:space="preserve">76907 Harku vald </w:t>
      </w:r>
      <w:r w:rsidR="0018402A">
        <w:t>Harju maakond</w:t>
      </w:r>
    </w:p>
    <w:p w14:paraId="674A6E4E" w14:textId="69B2EF0B" w:rsidR="00094D27" w:rsidRDefault="00714CD0" w:rsidP="00E81947">
      <w:pPr>
        <w:jc w:val="both"/>
      </w:pPr>
      <w:r>
        <w:t>45403 Lääne-Viru maakond</w:t>
      </w:r>
      <w:r w:rsidR="00A00A3A" w:rsidRPr="00A00A3A">
        <w:t xml:space="preserve">      </w:t>
      </w:r>
      <w:r w:rsidR="001D1E74" w:rsidRPr="00A00A3A">
        <w:t xml:space="preserve">          </w:t>
      </w:r>
      <w:r w:rsidR="00094D27">
        <w:t xml:space="preserve"> </w:t>
      </w:r>
      <w:r>
        <w:t xml:space="preserve">        </w:t>
      </w:r>
      <w:r w:rsidR="00184164">
        <w:t xml:space="preserve"> </w:t>
      </w:r>
      <w:r>
        <w:t xml:space="preserve"> </w:t>
      </w:r>
      <w:r w:rsidR="001D1E74" w:rsidRPr="00A00A3A">
        <w:t>e-</w:t>
      </w:r>
      <w:r w:rsidR="00094D27">
        <w:t>post</w:t>
      </w:r>
      <w:r>
        <w:t xml:space="preserve"> </w:t>
      </w:r>
      <w:r w:rsidR="001D1E74">
        <w:t xml:space="preserve"> </w:t>
      </w:r>
      <w:r w:rsidR="003868C9">
        <w:t>ingar@4x4kool.ee</w:t>
      </w:r>
    </w:p>
    <w:p w14:paraId="2D769754" w14:textId="26C94E4B" w:rsidR="00BE00C1" w:rsidRDefault="00470E47" w:rsidP="00E81947">
      <w:pPr>
        <w:jc w:val="both"/>
      </w:pPr>
      <w:r>
        <w:t xml:space="preserve">Edela Regioon            </w:t>
      </w:r>
      <w:r w:rsidR="00714CD0" w:rsidRPr="00714CD0">
        <w:t xml:space="preserve">                          </w:t>
      </w:r>
      <w:r w:rsidR="00A00A3A" w:rsidRPr="00A00A3A">
        <w:t xml:space="preserve">      </w:t>
      </w:r>
      <w:r w:rsidR="00714CD0">
        <w:t xml:space="preserve">    </w:t>
      </w:r>
      <w:r w:rsidR="00A00A3A">
        <w:t xml:space="preserve">Tel </w:t>
      </w:r>
      <w:r w:rsidR="00472C81">
        <w:t>5</w:t>
      </w:r>
      <w:r w:rsidR="003868C9">
        <w:t>33 58 555</w:t>
      </w:r>
    </w:p>
    <w:p w14:paraId="3998480F" w14:textId="675420A5" w:rsidR="00714CD0" w:rsidRDefault="00714CD0" w:rsidP="00714CD0">
      <w:pPr>
        <w:tabs>
          <w:tab w:val="left" w:pos="4320"/>
        </w:tabs>
        <w:spacing w:line="240" w:lineRule="exact"/>
        <w:jc w:val="both"/>
        <w:rPr>
          <w:rStyle w:val="Hperlink"/>
        </w:rPr>
      </w:pPr>
      <w:r w:rsidRPr="00A00A3A">
        <w:t xml:space="preserve">e-post </w:t>
      </w:r>
      <w:r w:rsidR="00470E47">
        <w:t>edela.regioon@rmk.ee</w:t>
      </w:r>
    </w:p>
    <w:p w14:paraId="2211396C" w14:textId="0DFB5D59" w:rsidR="00714CD0" w:rsidRPr="00ED1B93" w:rsidRDefault="00714CD0" w:rsidP="00714CD0">
      <w:pPr>
        <w:tabs>
          <w:tab w:val="left" w:pos="4320"/>
        </w:tabs>
        <w:spacing w:line="240" w:lineRule="exact"/>
        <w:jc w:val="both"/>
        <w:rPr>
          <w:i/>
        </w:rPr>
      </w:pPr>
      <w:r>
        <w:t>Tel 50</w:t>
      </w:r>
      <w:r w:rsidR="00470E47">
        <w:t>3</w:t>
      </w:r>
      <w:r>
        <w:t xml:space="preserve"> </w:t>
      </w:r>
      <w:r w:rsidR="00470E47">
        <w:t>1</w:t>
      </w:r>
      <w:r>
        <w:t>4</w:t>
      </w:r>
      <w:r w:rsidR="00470E47">
        <w:t>23</w:t>
      </w:r>
    </w:p>
    <w:p w14:paraId="09D4B323" w14:textId="77777777" w:rsidR="00BE00C1" w:rsidRDefault="00BE00C1" w:rsidP="00E81947">
      <w:pPr>
        <w:tabs>
          <w:tab w:val="left" w:pos="4320"/>
        </w:tabs>
        <w:spacing w:line="240" w:lineRule="exact"/>
        <w:jc w:val="both"/>
        <w:rPr>
          <w:b/>
        </w:rPr>
      </w:pPr>
    </w:p>
    <w:p w14:paraId="3FE90375" w14:textId="77777777" w:rsidR="00533DCE" w:rsidRDefault="00533DCE" w:rsidP="00E81947">
      <w:pPr>
        <w:tabs>
          <w:tab w:val="left" w:pos="4320"/>
        </w:tabs>
        <w:spacing w:line="240" w:lineRule="exact"/>
        <w:jc w:val="both"/>
        <w:rPr>
          <w:b/>
        </w:rPr>
      </w:pPr>
    </w:p>
    <w:p w14:paraId="69366CC1" w14:textId="77777777" w:rsidR="00BE00C1" w:rsidRDefault="00BE00C1" w:rsidP="00E81947">
      <w:pPr>
        <w:tabs>
          <w:tab w:val="left" w:pos="4320"/>
        </w:tabs>
        <w:spacing w:line="240" w:lineRule="exact"/>
        <w:jc w:val="both"/>
      </w:pPr>
    </w:p>
    <w:p w14:paraId="67F70C5D" w14:textId="77777777" w:rsidR="00BE00C1" w:rsidRDefault="00BE00C1" w:rsidP="00E81947">
      <w:pPr>
        <w:tabs>
          <w:tab w:val="left" w:pos="4320"/>
        </w:tabs>
        <w:spacing w:line="240" w:lineRule="exact"/>
        <w:jc w:val="both"/>
      </w:pPr>
    </w:p>
    <w:p w14:paraId="0BA24D57" w14:textId="77777777" w:rsidR="009E56E2" w:rsidRDefault="00A00A3A" w:rsidP="00E81947">
      <w:pPr>
        <w:tabs>
          <w:tab w:val="left" w:pos="4320"/>
        </w:tabs>
        <w:spacing w:line="240" w:lineRule="exact"/>
        <w:jc w:val="both"/>
      </w:pPr>
      <w:r>
        <w:t>(a</w:t>
      </w:r>
      <w:r w:rsidR="009E56E2">
        <w:t>llkirjastatud digitaalselt</w:t>
      </w:r>
      <w:r>
        <w:t>)</w:t>
      </w:r>
      <w:r w:rsidR="00237C6E">
        <w:t xml:space="preserve">         </w:t>
      </w:r>
      <w:r w:rsidR="009E56E2">
        <w:t xml:space="preserve">                    </w:t>
      </w:r>
      <w:r w:rsidR="00237C6E">
        <w:t xml:space="preserve"> </w:t>
      </w:r>
      <w:r>
        <w:t>(a</w:t>
      </w:r>
      <w:r w:rsidR="009E56E2" w:rsidRPr="009E56E2">
        <w:t>llkirjastatud digitaalselt</w:t>
      </w:r>
      <w:r>
        <w:t>)</w:t>
      </w:r>
    </w:p>
    <w:p w14:paraId="6C7DB840" w14:textId="77777777" w:rsidR="00A00A3A" w:rsidRDefault="00A00A3A" w:rsidP="00E81947">
      <w:pPr>
        <w:tabs>
          <w:tab w:val="left" w:pos="4320"/>
        </w:tabs>
        <w:spacing w:line="240" w:lineRule="exact"/>
        <w:jc w:val="both"/>
      </w:pPr>
    </w:p>
    <w:p w14:paraId="2E12718D" w14:textId="77777777" w:rsidR="00A00A3A" w:rsidRDefault="00A00A3A" w:rsidP="00E81947">
      <w:pPr>
        <w:tabs>
          <w:tab w:val="left" w:pos="4320"/>
        </w:tabs>
        <w:spacing w:line="240" w:lineRule="exact"/>
        <w:jc w:val="both"/>
      </w:pPr>
    </w:p>
    <w:p w14:paraId="149B0345" w14:textId="6049315C" w:rsidR="00036814" w:rsidRPr="00ED1B93" w:rsidRDefault="00EC7BF8" w:rsidP="00E81947">
      <w:pPr>
        <w:tabs>
          <w:tab w:val="left" w:pos="4320"/>
        </w:tabs>
        <w:spacing w:line="240" w:lineRule="exact"/>
        <w:jc w:val="both"/>
        <w:rPr>
          <w:i/>
        </w:rPr>
      </w:pPr>
      <w:r>
        <w:t>Heiki Ärm</w:t>
      </w:r>
      <w:r w:rsidR="00472C81">
        <w:tab/>
      </w:r>
      <w:proofErr w:type="spellStart"/>
      <w:r>
        <w:t>Ingar</w:t>
      </w:r>
      <w:proofErr w:type="spellEnd"/>
      <w:r>
        <w:t xml:space="preserve"> Mäesalu</w:t>
      </w:r>
    </w:p>
    <w:p w14:paraId="19D927C4" w14:textId="77777777" w:rsidR="00BE00C1" w:rsidRPr="000E7778" w:rsidRDefault="009E56E2" w:rsidP="00472C81">
      <w:pPr>
        <w:rPr>
          <w:i/>
        </w:rPr>
      </w:pPr>
      <w:r>
        <w:t xml:space="preserve">Metsaülem                            </w:t>
      </w:r>
      <w:r w:rsidR="00BE00C1" w:rsidRPr="000E7778">
        <w:rPr>
          <w:i/>
        </w:rPr>
        <w:t xml:space="preserve"> </w:t>
      </w:r>
      <w:r w:rsidR="00ED1B93">
        <w:rPr>
          <w:i/>
        </w:rPr>
        <w:tab/>
      </w:r>
      <w:r>
        <w:t xml:space="preserve">                </w:t>
      </w:r>
      <w:r w:rsidR="00472C81">
        <w:t xml:space="preserve">        Juhatuse liige</w:t>
      </w:r>
    </w:p>
    <w:p w14:paraId="3AD7386F" w14:textId="77777777" w:rsidR="00627B6D" w:rsidRDefault="00627B6D" w:rsidP="00E81947">
      <w:pPr>
        <w:jc w:val="both"/>
      </w:pPr>
      <w:r>
        <w:br w:type="page"/>
      </w:r>
    </w:p>
    <w:p w14:paraId="6D9CD6EF" w14:textId="77777777" w:rsidR="00627B6D" w:rsidRDefault="00627B6D"/>
    <w:p w14:paraId="34EE7C25" w14:textId="77777777" w:rsidR="001D1E74" w:rsidRPr="00BF58BB" w:rsidRDefault="001D1E74" w:rsidP="001D1E74">
      <w:pPr>
        <w:pStyle w:val="Normaallaadveeb"/>
        <w:rPr>
          <w:b/>
          <w:sz w:val="28"/>
          <w:szCs w:val="28"/>
          <w:lang w:val="et-EE"/>
        </w:rPr>
      </w:pPr>
      <w:r w:rsidRPr="00BF58BB">
        <w:rPr>
          <w:b/>
          <w:sz w:val="28"/>
          <w:szCs w:val="28"/>
          <w:lang w:val="et-EE"/>
        </w:rPr>
        <w:t>AKT nr 1</w:t>
      </w:r>
    </w:p>
    <w:p w14:paraId="3C1D71E1" w14:textId="77777777" w:rsidR="001D1E74" w:rsidRPr="00BF58BB" w:rsidRDefault="001D1E74" w:rsidP="00BF58BB">
      <w:pPr>
        <w:pStyle w:val="Normaallaadveeb"/>
        <w:spacing w:before="0" w:beforeAutospacing="0" w:after="0" w:afterAutospacing="0"/>
        <w:rPr>
          <w:b/>
          <w:sz w:val="28"/>
          <w:szCs w:val="28"/>
          <w:lang w:val="et-EE"/>
        </w:rPr>
      </w:pPr>
      <w:r w:rsidRPr="00BF58BB">
        <w:rPr>
          <w:b/>
          <w:sz w:val="28"/>
          <w:szCs w:val="28"/>
          <w:lang w:val="et-EE"/>
        </w:rPr>
        <w:t>ala seisukorra hindamiseks enne</w:t>
      </w:r>
      <w:r w:rsidR="00BF58BB">
        <w:rPr>
          <w:b/>
          <w:sz w:val="28"/>
          <w:szCs w:val="28"/>
          <w:lang w:val="et-EE"/>
        </w:rPr>
        <w:t xml:space="preserve"> </w:t>
      </w:r>
      <w:r w:rsidRPr="00BF58BB">
        <w:rPr>
          <w:b/>
          <w:sz w:val="28"/>
          <w:szCs w:val="28"/>
          <w:lang w:val="et-EE"/>
        </w:rPr>
        <w:t>ürituse algust</w:t>
      </w:r>
    </w:p>
    <w:p w14:paraId="50A6A7CB" w14:textId="77777777" w:rsidR="001D1E74" w:rsidRPr="001D1E74" w:rsidRDefault="001D1E74" w:rsidP="001D1E74">
      <w:pPr>
        <w:pStyle w:val="Normaallaadveeb"/>
        <w:rPr>
          <w:lang w:val="et-EE"/>
        </w:rPr>
      </w:pPr>
    </w:p>
    <w:p w14:paraId="247FF588" w14:textId="6552A058" w:rsidR="00472C81" w:rsidRDefault="00BF58BB" w:rsidP="001D1E74">
      <w:pPr>
        <w:pStyle w:val="Normaallaadveeb"/>
        <w:rPr>
          <w:lang w:val="et-EE"/>
        </w:rPr>
      </w:pPr>
      <w:r>
        <w:rPr>
          <w:lang w:val="et-EE"/>
        </w:rPr>
        <w:t>Akt on koostatud</w:t>
      </w:r>
      <w:r w:rsidR="00031532">
        <w:rPr>
          <w:lang w:val="et-EE"/>
        </w:rPr>
        <w:t xml:space="preserve"> </w:t>
      </w:r>
      <w:r w:rsidR="00EC7BF8">
        <w:rPr>
          <w:lang w:val="et-EE"/>
        </w:rPr>
        <w:t>30</w:t>
      </w:r>
      <w:r w:rsidR="00031532">
        <w:rPr>
          <w:lang w:val="et-EE"/>
        </w:rPr>
        <w:t>.0</w:t>
      </w:r>
      <w:r w:rsidR="00D63579">
        <w:rPr>
          <w:lang w:val="et-EE"/>
        </w:rPr>
        <w:t>9</w:t>
      </w:r>
      <w:r w:rsidR="00031532">
        <w:rPr>
          <w:lang w:val="et-EE"/>
        </w:rPr>
        <w:t>.20</w:t>
      </w:r>
      <w:r w:rsidR="00B90C42">
        <w:rPr>
          <w:lang w:val="et-EE"/>
        </w:rPr>
        <w:t>2</w:t>
      </w:r>
      <w:r w:rsidR="00A6068A">
        <w:rPr>
          <w:lang w:val="et-EE"/>
        </w:rPr>
        <w:t>4</w:t>
      </w:r>
      <w:r w:rsidR="006B7EC0">
        <w:rPr>
          <w:lang w:val="et-EE"/>
        </w:rPr>
        <w:t xml:space="preserve"> </w:t>
      </w:r>
      <w:r w:rsidR="001D1E74" w:rsidRPr="001D1E74">
        <w:rPr>
          <w:lang w:val="et-EE"/>
        </w:rPr>
        <w:t xml:space="preserve"> RMK </w:t>
      </w:r>
      <w:r w:rsidR="00A6068A">
        <w:rPr>
          <w:lang w:val="et-EE"/>
        </w:rPr>
        <w:t>Edela regiooni</w:t>
      </w:r>
      <w:r w:rsidR="001D1E74" w:rsidRPr="001D1E74">
        <w:rPr>
          <w:lang w:val="et-EE"/>
        </w:rPr>
        <w:t xml:space="preserve">  met</w:t>
      </w:r>
      <w:r>
        <w:rPr>
          <w:lang w:val="et-EE"/>
        </w:rPr>
        <w:t xml:space="preserve">saülema </w:t>
      </w:r>
      <w:r w:rsidR="00A6068A">
        <w:rPr>
          <w:lang w:val="et-EE"/>
        </w:rPr>
        <w:t>Heiki Ärm</w:t>
      </w:r>
      <w:r w:rsidR="00472C81">
        <w:rPr>
          <w:lang w:val="et-EE"/>
        </w:rPr>
        <w:t xml:space="preserve"> ja </w:t>
      </w:r>
      <w:r w:rsidR="00D63579">
        <w:rPr>
          <w:lang w:val="et-EE"/>
        </w:rPr>
        <w:t xml:space="preserve">OÜ </w:t>
      </w:r>
      <w:proofErr w:type="spellStart"/>
      <w:r w:rsidR="00D63579">
        <w:rPr>
          <w:lang w:val="et-EE"/>
        </w:rPr>
        <w:t>Block</w:t>
      </w:r>
      <w:proofErr w:type="spellEnd"/>
      <w:r w:rsidR="00A6068A">
        <w:rPr>
          <w:lang w:val="et-EE"/>
        </w:rPr>
        <w:t xml:space="preserve"> </w:t>
      </w:r>
      <w:r w:rsidR="00472C81">
        <w:rPr>
          <w:lang w:val="et-EE"/>
        </w:rPr>
        <w:t xml:space="preserve"> juhatuse liikme </w:t>
      </w:r>
      <w:proofErr w:type="spellStart"/>
      <w:r w:rsidR="00D63579">
        <w:rPr>
          <w:lang w:val="et-EE"/>
        </w:rPr>
        <w:t>Ingar</w:t>
      </w:r>
      <w:proofErr w:type="spellEnd"/>
      <w:r w:rsidR="00D63579">
        <w:rPr>
          <w:lang w:val="et-EE"/>
        </w:rPr>
        <w:t xml:space="preserve"> Mäesalu</w:t>
      </w:r>
      <w:r w:rsidR="001D1E74" w:rsidRPr="001D1E74">
        <w:rPr>
          <w:lang w:val="et-EE"/>
        </w:rPr>
        <w:t xml:space="preserve"> poolt </w:t>
      </w:r>
    </w:p>
    <w:p w14:paraId="5BFB33A1" w14:textId="77777777" w:rsidR="001D1E74" w:rsidRPr="001D1E74" w:rsidRDefault="00472C81" w:rsidP="001D1E74">
      <w:pPr>
        <w:pStyle w:val="Normaallaadveeb"/>
        <w:rPr>
          <w:lang w:val="et-EE"/>
        </w:rPr>
      </w:pPr>
      <w:r>
        <w:rPr>
          <w:lang w:val="et-EE"/>
        </w:rPr>
        <w:t>ala</w:t>
      </w:r>
      <w:r w:rsidR="001D1E74" w:rsidRPr="001D1E74">
        <w:rPr>
          <w:lang w:val="et-EE"/>
        </w:rPr>
        <w:t xml:space="preserve"> seisukorra hindamiseks.</w:t>
      </w:r>
    </w:p>
    <w:p w14:paraId="4EF87D6E" w14:textId="77777777" w:rsidR="001D1E74" w:rsidRPr="001D1E74" w:rsidRDefault="001D1E74" w:rsidP="001D1E74">
      <w:pPr>
        <w:pStyle w:val="Normaallaadveeb"/>
        <w:rPr>
          <w:lang w:val="et-EE"/>
        </w:rPr>
      </w:pPr>
    </w:p>
    <w:p w14:paraId="2DF0CBEA" w14:textId="77777777" w:rsidR="001D1E74" w:rsidRPr="001D1E74" w:rsidRDefault="001D1E74" w:rsidP="001D1E74">
      <w:pPr>
        <w:pStyle w:val="Normaallaadveeb"/>
        <w:rPr>
          <w:lang w:val="et-EE"/>
        </w:rPr>
      </w:pPr>
      <w:r w:rsidRPr="001D1E74">
        <w:rPr>
          <w:lang w:val="et-EE"/>
        </w:rPr>
        <w:t>Ala  seisukord:</w:t>
      </w:r>
    </w:p>
    <w:p w14:paraId="09CB9984" w14:textId="77777777" w:rsidR="001D1E74" w:rsidRPr="001D1E74" w:rsidRDefault="001D1E74" w:rsidP="001D1E74">
      <w:pPr>
        <w:pStyle w:val="Normaallaadveeb"/>
        <w:rPr>
          <w:lang w:val="et-EE"/>
        </w:rPr>
      </w:pPr>
      <w:r w:rsidRPr="001D1E74">
        <w:rPr>
          <w:lang w:val="et-EE"/>
        </w:rPr>
        <w:t>Metsaala ja teede seisund rahuldav</w:t>
      </w:r>
    </w:p>
    <w:p w14:paraId="62CD17B2" w14:textId="77777777" w:rsidR="001D1E74" w:rsidRPr="001D1E74" w:rsidRDefault="001D1E74" w:rsidP="001D1E74">
      <w:pPr>
        <w:pStyle w:val="Normaallaadveeb"/>
        <w:rPr>
          <w:lang w:val="et-EE"/>
        </w:rPr>
      </w:pPr>
    </w:p>
    <w:p w14:paraId="7112F116" w14:textId="77777777" w:rsidR="001D1E74" w:rsidRPr="001D1E74" w:rsidRDefault="001D1E74" w:rsidP="001D1E74">
      <w:pPr>
        <w:pStyle w:val="Normaallaadveeb"/>
        <w:rPr>
          <w:lang w:val="et-EE"/>
        </w:rPr>
      </w:pPr>
      <w:r w:rsidRPr="001D1E74">
        <w:rPr>
          <w:lang w:val="et-EE"/>
        </w:rPr>
        <w:t>RMK</w:t>
      </w:r>
      <w:r w:rsidRPr="001D1E74">
        <w:rPr>
          <w:lang w:val="et-EE"/>
        </w:rPr>
        <w:tab/>
      </w:r>
      <w:r w:rsidRPr="001D1E74">
        <w:rPr>
          <w:lang w:val="et-EE"/>
        </w:rPr>
        <w:tab/>
      </w:r>
      <w:r w:rsidRPr="001D1E74">
        <w:rPr>
          <w:lang w:val="et-EE"/>
        </w:rPr>
        <w:tab/>
      </w:r>
      <w:r w:rsidRPr="001D1E74">
        <w:rPr>
          <w:lang w:val="et-EE"/>
        </w:rPr>
        <w:tab/>
      </w:r>
      <w:r w:rsidRPr="001D1E74">
        <w:rPr>
          <w:lang w:val="et-EE"/>
        </w:rPr>
        <w:tab/>
      </w:r>
      <w:r w:rsidRPr="001D1E74">
        <w:rPr>
          <w:lang w:val="et-EE"/>
        </w:rPr>
        <w:tab/>
      </w:r>
      <w:r w:rsidR="00A00A3A">
        <w:rPr>
          <w:lang w:val="et-EE"/>
        </w:rPr>
        <w:t xml:space="preserve">           </w:t>
      </w:r>
      <w:r w:rsidRPr="001D1E74">
        <w:rPr>
          <w:lang w:val="et-EE"/>
        </w:rPr>
        <w:t xml:space="preserve">Ürituse korraldaja </w:t>
      </w:r>
    </w:p>
    <w:p w14:paraId="7EB7C8A2" w14:textId="77777777" w:rsidR="001D1E74" w:rsidRPr="001D1E74" w:rsidRDefault="00A00A3A" w:rsidP="001D1E74">
      <w:pPr>
        <w:pStyle w:val="Normaallaadveeb"/>
        <w:rPr>
          <w:lang w:val="et-EE"/>
        </w:rPr>
      </w:pPr>
      <w:r>
        <w:rPr>
          <w:lang w:val="et-EE"/>
        </w:rPr>
        <w:t>(allkirjastatud digitaalselt)                                         (allkirjastatud digitaalselt)</w:t>
      </w:r>
    </w:p>
    <w:p w14:paraId="6B98E190" w14:textId="00164A2F" w:rsidR="00ED5F86" w:rsidRPr="001D1E74" w:rsidRDefault="00A6068A" w:rsidP="001D1E74">
      <w:pPr>
        <w:pStyle w:val="Normaallaadveeb"/>
        <w:rPr>
          <w:lang w:val="et-EE"/>
        </w:rPr>
      </w:pPr>
      <w:r>
        <w:rPr>
          <w:lang w:val="et-EE"/>
        </w:rPr>
        <w:t>Heiki Ärm</w:t>
      </w:r>
      <w:r w:rsidR="001D1E74" w:rsidRPr="001D1E74">
        <w:rPr>
          <w:lang w:val="et-EE"/>
        </w:rPr>
        <w:t xml:space="preserve">                                              </w:t>
      </w:r>
      <w:r w:rsidR="00BF58BB">
        <w:rPr>
          <w:lang w:val="et-EE"/>
        </w:rPr>
        <w:t xml:space="preserve"> </w:t>
      </w:r>
      <w:r w:rsidR="00472C81">
        <w:rPr>
          <w:lang w:val="et-EE"/>
        </w:rPr>
        <w:t xml:space="preserve">                     </w:t>
      </w:r>
      <w:proofErr w:type="spellStart"/>
      <w:r w:rsidR="00D63579">
        <w:rPr>
          <w:lang w:val="et-EE"/>
        </w:rPr>
        <w:t>Ingar</w:t>
      </w:r>
      <w:proofErr w:type="spellEnd"/>
      <w:r w:rsidR="00D63579">
        <w:rPr>
          <w:lang w:val="et-EE"/>
        </w:rPr>
        <w:t xml:space="preserve"> Mäesalu</w:t>
      </w:r>
    </w:p>
    <w:p w14:paraId="6312551C" w14:textId="77777777" w:rsidR="00223671" w:rsidRDefault="00223671">
      <w:pPr>
        <w:pStyle w:val="Normaallaadveeb"/>
        <w:rPr>
          <w:sz w:val="16"/>
          <w:lang w:val="et-EE"/>
        </w:rPr>
      </w:pPr>
    </w:p>
    <w:p w14:paraId="5158007E" w14:textId="77777777" w:rsidR="00627B6D" w:rsidRDefault="00627B6D">
      <w:pPr>
        <w:jc w:val="center"/>
        <w:rPr>
          <w:b/>
          <w:bCs/>
        </w:rPr>
      </w:pPr>
    </w:p>
    <w:p w14:paraId="3817BC23" w14:textId="77777777" w:rsidR="00BF58BB" w:rsidRDefault="00BF58BB">
      <w:pPr>
        <w:jc w:val="center"/>
        <w:rPr>
          <w:b/>
          <w:bCs/>
          <w:sz w:val="28"/>
        </w:rPr>
      </w:pPr>
    </w:p>
    <w:p w14:paraId="019966CE" w14:textId="77777777" w:rsidR="00BF58BB" w:rsidRDefault="00BF58BB">
      <w:pPr>
        <w:jc w:val="center"/>
        <w:rPr>
          <w:b/>
          <w:bCs/>
          <w:sz w:val="28"/>
        </w:rPr>
      </w:pPr>
    </w:p>
    <w:p w14:paraId="7509A960" w14:textId="77777777" w:rsidR="00BF58BB" w:rsidRDefault="00BF58BB">
      <w:pPr>
        <w:jc w:val="center"/>
        <w:rPr>
          <w:b/>
          <w:bCs/>
          <w:sz w:val="28"/>
        </w:rPr>
      </w:pPr>
    </w:p>
    <w:p w14:paraId="0EB3BF17" w14:textId="77777777" w:rsidR="00BF58BB" w:rsidRDefault="00BF58BB">
      <w:pPr>
        <w:jc w:val="center"/>
        <w:rPr>
          <w:b/>
          <w:bCs/>
          <w:sz w:val="28"/>
        </w:rPr>
      </w:pPr>
    </w:p>
    <w:p w14:paraId="20B69413" w14:textId="77777777" w:rsidR="00BF58BB" w:rsidRDefault="00BF58BB">
      <w:pPr>
        <w:jc w:val="center"/>
        <w:rPr>
          <w:b/>
          <w:bCs/>
          <w:sz w:val="28"/>
        </w:rPr>
      </w:pPr>
    </w:p>
    <w:p w14:paraId="175B51A8" w14:textId="77777777" w:rsidR="00BF58BB" w:rsidRDefault="00BF58BB">
      <w:pPr>
        <w:jc w:val="center"/>
        <w:rPr>
          <w:b/>
          <w:bCs/>
          <w:sz w:val="28"/>
        </w:rPr>
      </w:pPr>
    </w:p>
    <w:p w14:paraId="255848B7" w14:textId="77777777" w:rsidR="00BF58BB" w:rsidRDefault="00BF58BB">
      <w:pPr>
        <w:jc w:val="center"/>
        <w:rPr>
          <w:b/>
          <w:bCs/>
          <w:sz w:val="28"/>
        </w:rPr>
      </w:pPr>
    </w:p>
    <w:p w14:paraId="46EA4E2D" w14:textId="77777777" w:rsidR="00BF58BB" w:rsidRDefault="00BF58BB">
      <w:pPr>
        <w:jc w:val="center"/>
        <w:rPr>
          <w:b/>
          <w:bCs/>
          <w:sz w:val="28"/>
        </w:rPr>
      </w:pPr>
    </w:p>
    <w:p w14:paraId="25C5E8F2" w14:textId="77777777" w:rsidR="00BF58BB" w:rsidRDefault="00BF58BB">
      <w:pPr>
        <w:jc w:val="center"/>
        <w:rPr>
          <w:b/>
          <w:bCs/>
          <w:sz w:val="28"/>
        </w:rPr>
      </w:pPr>
    </w:p>
    <w:p w14:paraId="3486422A" w14:textId="77777777" w:rsidR="00BF58BB" w:rsidRDefault="00BF58BB">
      <w:pPr>
        <w:jc w:val="center"/>
        <w:rPr>
          <w:b/>
          <w:bCs/>
          <w:sz w:val="28"/>
        </w:rPr>
      </w:pPr>
    </w:p>
    <w:p w14:paraId="1DA50C38" w14:textId="77777777" w:rsidR="00BF58BB" w:rsidRDefault="00BF58BB">
      <w:pPr>
        <w:jc w:val="center"/>
        <w:rPr>
          <w:b/>
          <w:bCs/>
          <w:sz w:val="28"/>
        </w:rPr>
      </w:pPr>
    </w:p>
    <w:p w14:paraId="5FD27458" w14:textId="77777777" w:rsidR="00BF58BB" w:rsidRDefault="00BF58BB">
      <w:pPr>
        <w:jc w:val="center"/>
        <w:rPr>
          <w:b/>
          <w:bCs/>
          <w:sz w:val="28"/>
        </w:rPr>
      </w:pPr>
    </w:p>
    <w:p w14:paraId="27C6300F" w14:textId="77777777" w:rsidR="00BF58BB" w:rsidRDefault="00BF58BB">
      <w:pPr>
        <w:jc w:val="center"/>
        <w:rPr>
          <w:b/>
          <w:bCs/>
          <w:sz w:val="28"/>
        </w:rPr>
      </w:pPr>
    </w:p>
    <w:p w14:paraId="792E6BFD" w14:textId="77777777" w:rsidR="00CD3EC2" w:rsidRDefault="00CD3EC2">
      <w:pPr>
        <w:jc w:val="center"/>
        <w:rPr>
          <w:b/>
          <w:bCs/>
          <w:sz w:val="28"/>
        </w:rPr>
      </w:pPr>
    </w:p>
    <w:p w14:paraId="04F1C020" w14:textId="77777777" w:rsidR="00CD3EC2" w:rsidRDefault="00CD3EC2">
      <w:pPr>
        <w:jc w:val="center"/>
        <w:rPr>
          <w:b/>
          <w:bCs/>
          <w:sz w:val="28"/>
        </w:rPr>
      </w:pPr>
    </w:p>
    <w:p w14:paraId="49643ECD" w14:textId="77777777" w:rsidR="00CD3EC2" w:rsidRDefault="00CD3EC2">
      <w:pPr>
        <w:jc w:val="center"/>
        <w:rPr>
          <w:b/>
          <w:bCs/>
          <w:sz w:val="28"/>
        </w:rPr>
      </w:pPr>
    </w:p>
    <w:p w14:paraId="25CA1AA3" w14:textId="77777777" w:rsidR="0003151D" w:rsidRPr="000437DB" w:rsidRDefault="0003151D">
      <w:pPr>
        <w:numPr>
          <w:ins w:id="0" w:author="RMK kasutaja" w:date="2008-01-15T15:52:00Z"/>
        </w:numPr>
        <w:rPr>
          <w:i/>
        </w:rPr>
      </w:pPr>
    </w:p>
    <w:sectPr w:rsidR="0003151D" w:rsidRPr="000437DB" w:rsidSect="00AD76FB">
      <w:headerReference w:type="even" r:id="rId10"/>
      <w:headerReference w:type="default" r:id="rId11"/>
      <w:type w:val="continuous"/>
      <w:pgSz w:w="11906" w:h="16838"/>
      <w:pgMar w:top="1440" w:right="926" w:bottom="1440" w:left="180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5EC53" w14:textId="77777777" w:rsidR="00985016" w:rsidRDefault="00985016">
      <w:r>
        <w:separator/>
      </w:r>
    </w:p>
  </w:endnote>
  <w:endnote w:type="continuationSeparator" w:id="0">
    <w:p w14:paraId="22A2C160" w14:textId="77777777" w:rsidR="00985016" w:rsidRDefault="00985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6AB09" w14:textId="77777777" w:rsidR="00985016" w:rsidRDefault="00985016">
      <w:r>
        <w:separator/>
      </w:r>
    </w:p>
  </w:footnote>
  <w:footnote w:type="continuationSeparator" w:id="0">
    <w:p w14:paraId="223D6723" w14:textId="77777777" w:rsidR="00985016" w:rsidRDefault="00985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75B25" w14:textId="77777777" w:rsidR="006E5543" w:rsidRDefault="006E5543" w:rsidP="00BC12D3">
    <w:pPr>
      <w:pStyle w:val="Pis"/>
      <w:framePr w:wrap="around" w:vAnchor="text" w:hAnchor="margin" w:xAlign="center" w:y="1"/>
      <w:numPr>
        <w:ins w:id="1" w:author="RMK kasutaja" w:date="2008-01-17T16:17:00Z"/>
      </w:numPr>
      <w:rPr>
        <w:ins w:id="2" w:author="RMK kasutaja" w:date="2008-01-17T16:17:00Z"/>
        <w:rStyle w:val="Lehekljenumber"/>
      </w:rPr>
    </w:pPr>
    <w:ins w:id="3" w:author="RMK kasutaja" w:date="2008-01-17T16:17:00Z">
      <w:r>
        <w:rPr>
          <w:rStyle w:val="Lehekljenumber"/>
        </w:rPr>
        <w:fldChar w:fldCharType="begin"/>
      </w:r>
      <w:r>
        <w:rPr>
          <w:rStyle w:val="Lehekljenumber"/>
        </w:rPr>
        <w:instrText xml:space="preserve">PAGE  </w:instrText>
      </w:r>
      <w:r>
        <w:rPr>
          <w:rStyle w:val="Lehekljenumber"/>
        </w:rPr>
        <w:fldChar w:fldCharType="end"/>
      </w:r>
    </w:ins>
  </w:p>
  <w:p w14:paraId="66906E95" w14:textId="77777777" w:rsidR="006E5543" w:rsidRDefault="006E554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991B6" w14:textId="77777777" w:rsidR="006E5543" w:rsidRDefault="006E5543"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262EB8">
      <w:rPr>
        <w:rStyle w:val="Lehekljenumber"/>
        <w:noProof/>
      </w:rPr>
      <w:t>2</w:t>
    </w:r>
    <w:r>
      <w:rPr>
        <w:rStyle w:val="Lehekljenumber"/>
      </w:rPr>
      <w:fldChar w:fldCharType="end"/>
    </w:r>
  </w:p>
  <w:p w14:paraId="6E87F198" w14:textId="77777777" w:rsidR="006E5543" w:rsidRPr="00810609" w:rsidRDefault="006E5543" w:rsidP="00810609">
    <w:pPr>
      <w:pStyle w:val="Pis"/>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3"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18"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F23115"/>
    <w:multiLevelType w:val="multilevel"/>
    <w:tmpl w:val="39D63E1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2"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BC70962"/>
    <w:multiLevelType w:val="multilevel"/>
    <w:tmpl w:val="5CE67D54"/>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EE46DE8"/>
    <w:multiLevelType w:val="multilevel"/>
    <w:tmpl w:val="4EBCE00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8EE081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18911548">
    <w:abstractNumId w:val="17"/>
  </w:num>
  <w:num w:numId="2" w16cid:durableId="1111820937">
    <w:abstractNumId w:val="21"/>
  </w:num>
  <w:num w:numId="3" w16cid:durableId="1175026815">
    <w:abstractNumId w:val="18"/>
  </w:num>
  <w:num w:numId="4" w16cid:durableId="1746344471">
    <w:abstractNumId w:val="12"/>
  </w:num>
  <w:num w:numId="5" w16cid:durableId="150489735">
    <w:abstractNumId w:val="7"/>
  </w:num>
  <w:num w:numId="6" w16cid:durableId="124859092">
    <w:abstractNumId w:val="10"/>
  </w:num>
  <w:num w:numId="7" w16cid:durableId="504201183">
    <w:abstractNumId w:val="19"/>
  </w:num>
  <w:num w:numId="8" w16cid:durableId="1420099694">
    <w:abstractNumId w:val="8"/>
  </w:num>
  <w:num w:numId="9" w16cid:durableId="399866465">
    <w:abstractNumId w:val="23"/>
  </w:num>
  <w:num w:numId="10" w16cid:durableId="1676766622">
    <w:abstractNumId w:val="1"/>
  </w:num>
  <w:num w:numId="11" w16cid:durableId="195582157">
    <w:abstractNumId w:val="14"/>
  </w:num>
  <w:num w:numId="12" w16cid:durableId="550966781">
    <w:abstractNumId w:val="25"/>
  </w:num>
  <w:num w:numId="13" w16cid:durableId="1442257935">
    <w:abstractNumId w:val="0"/>
  </w:num>
  <w:num w:numId="14" w16cid:durableId="925923202">
    <w:abstractNumId w:val="26"/>
  </w:num>
  <w:num w:numId="15" w16cid:durableId="1087725502">
    <w:abstractNumId w:val="2"/>
  </w:num>
  <w:num w:numId="16" w16cid:durableId="63798626">
    <w:abstractNumId w:val="11"/>
  </w:num>
  <w:num w:numId="17" w16cid:durableId="576405127">
    <w:abstractNumId w:val="9"/>
  </w:num>
  <w:num w:numId="18" w16cid:durableId="880168245">
    <w:abstractNumId w:val="16"/>
  </w:num>
  <w:num w:numId="19" w16cid:durableId="1890653416">
    <w:abstractNumId w:val="6"/>
  </w:num>
  <w:num w:numId="20" w16cid:durableId="124740214">
    <w:abstractNumId w:val="3"/>
  </w:num>
  <w:num w:numId="21" w16cid:durableId="1920669389">
    <w:abstractNumId w:val="13"/>
  </w:num>
  <w:num w:numId="22" w16cid:durableId="460927980">
    <w:abstractNumId w:val="27"/>
  </w:num>
  <w:num w:numId="23" w16cid:durableId="1172337704">
    <w:abstractNumId w:val="4"/>
  </w:num>
  <w:num w:numId="24" w16cid:durableId="780032053">
    <w:abstractNumId w:val="22"/>
  </w:num>
  <w:num w:numId="25" w16cid:durableId="465895819">
    <w:abstractNumId w:val="5"/>
  </w:num>
  <w:num w:numId="26" w16cid:durableId="944076652">
    <w:abstractNumId w:val="15"/>
  </w:num>
  <w:num w:numId="27" w16cid:durableId="29768130">
    <w:abstractNumId w:val="24"/>
  </w:num>
  <w:num w:numId="28" w16cid:durableId="1547715415">
    <w:abstractNumId w:val="28"/>
  </w:num>
  <w:num w:numId="29" w16cid:durableId="9768370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3A1"/>
    <w:rsid w:val="000171D0"/>
    <w:rsid w:val="0003151D"/>
    <w:rsid w:val="00031532"/>
    <w:rsid w:val="00031B68"/>
    <w:rsid w:val="00036814"/>
    <w:rsid w:val="000437DB"/>
    <w:rsid w:val="000821E7"/>
    <w:rsid w:val="00094D27"/>
    <w:rsid w:val="000950FE"/>
    <w:rsid w:val="00096F37"/>
    <w:rsid w:val="000E298D"/>
    <w:rsid w:val="000E7778"/>
    <w:rsid w:val="000F4392"/>
    <w:rsid w:val="000F774B"/>
    <w:rsid w:val="001204E9"/>
    <w:rsid w:val="001327AF"/>
    <w:rsid w:val="00137AD5"/>
    <w:rsid w:val="00162A4B"/>
    <w:rsid w:val="0016535C"/>
    <w:rsid w:val="001765C3"/>
    <w:rsid w:val="00176EB7"/>
    <w:rsid w:val="0018116A"/>
    <w:rsid w:val="0018402A"/>
    <w:rsid w:val="00184164"/>
    <w:rsid w:val="001D12DC"/>
    <w:rsid w:val="001D1E74"/>
    <w:rsid w:val="001D4BE6"/>
    <w:rsid w:val="001D577C"/>
    <w:rsid w:val="001D6A33"/>
    <w:rsid w:val="001E13AC"/>
    <w:rsid w:val="00205264"/>
    <w:rsid w:val="00223671"/>
    <w:rsid w:val="0023403C"/>
    <w:rsid w:val="00237C6E"/>
    <w:rsid w:val="00262EB8"/>
    <w:rsid w:val="0028521C"/>
    <w:rsid w:val="002957F9"/>
    <w:rsid w:val="002A5CF0"/>
    <w:rsid w:val="002F1859"/>
    <w:rsid w:val="002F4CA9"/>
    <w:rsid w:val="00301911"/>
    <w:rsid w:val="00305CEF"/>
    <w:rsid w:val="00327DE3"/>
    <w:rsid w:val="003301AC"/>
    <w:rsid w:val="003459D5"/>
    <w:rsid w:val="00352794"/>
    <w:rsid w:val="00352A8A"/>
    <w:rsid w:val="0035598B"/>
    <w:rsid w:val="00364D3E"/>
    <w:rsid w:val="00372D2F"/>
    <w:rsid w:val="003840C8"/>
    <w:rsid w:val="003868C9"/>
    <w:rsid w:val="003A0CFB"/>
    <w:rsid w:val="003B3A00"/>
    <w:rsid w:val="003C74A0"/>
    <w:rsid w:val="003D7DEB"/>
    <w:rsid w:val="003E515D"/>
    <w:rsid w:val="00407E0C"/>
    <w:rsid w:val="00412095"/>
    <w:rsid w:val="00433B6D"/>
    <w:rsid w:val="00435C7F"/>
    <w:rsid w:val="004450BA"/>
    <w:rsid w:val="004618BB"/>
    <w:rsid w:val="00470E47"/>
    <w:rsid w:val="00472C81"/>
    <w:rsid w:val="004905FC"/>
    <w:rsid w:val="004B3A22"/>
    <w:rsid w:val="004B653D"/>
    <w:rsid w:val="004D1205"/>
    <w:rsid w:val="004D4961"/>
    <w:rsid w:val="004E4750"/>
    <w:rsid w:val="004F0B9F"/>
    <w:rsid w:val="004F53A4"/>
    <w:rsid w:val="00501315"/>
    <w:rsid w:val="005075E3"/>
    <w:rsid w:val="00510C81"/>
    <w:rsid w:val="005115A2"/>
    <w:rsid w:val="005233ED"/>
    <w:rsid w:val="00533DCE"/>
    <w:rsid w:val="00540D0B"/>
    <w:rsid w:val="00541FFA"/>
    <w:rsid w:val="005834C2"/>
    <w:rsid w:val="005A4A46"/>
    <w:rsid w:val="005A7137"/>
    <w:rsid w:val="005B35EC"/>
    <w:rsid w:val="005C1E84"/>
    <w:rsid w:val="005C3943"/>
    <w:rsid w:val="005D0E33"/>
    <w:rsid w:val="005E0B6A"/>
    <w:rsid w:val="005E2BF0"/>
    <w:rsid w:val="005E344F"/>
    <w:rsid w:val="005F3115"/>
    <w:rsid w:val="005F5D37"/>
    <w:rsid w:val="006014CE"/>
    <w:rsid w:val="00617985"/>
    <w:rsid w:val="00626EE8"/>
    <w:rsid w:val="00627B6D"/>
    <w:rsid w:val="00645B8C"/>
    <w:rsid w:val="00681A15"/>
    <w:rsid w:val="0068420A"/>
    <w:rsid w:val="006A0DC0"/>
    <w:rsid w:val="006B08F9"/>
    <w:rsid w:val="006B79C2"/>
    <w:rsid w:val="006B7EC0"/>
    <w:rsid w:val="006C7F9B"/>
    <w:rsid w:val="006E3F94"/>
    <w:rsid w:val="006E5543"/>
    <w:rsid w:val="006E68A4"/>
    <w:rsid w:val="00700193"/>
    <w:rsid w:val="0071322F"/>
    <w:rsid w:val="00714CD0"/>
    <w:rsid w:val="00716C55"/>
    <w:rsid w:val="00717CE4"/>
    <w:rsid w:val="00732A52"/>
    <w:rsid w:val="00751DBD"/>
    <w:rsid w:val="00754082"/>
    <w:rsid w:val="00764F19"/>
    <w:rsid w:val="007A05EE"/>
    <w:rsid w:val="007B2063"/>
    <w:rsid w:val="007B3F16"/>
    <w:rsid w:val="00810609"/>
    <w:rsid w:val="00830F7D"/>
    <w:rsid w:val="00851D11"/>
    <w:rsid w:val="0086083B"/>
    <w:rsid w:val="008712D7"/>
    <w:rsid w:val="008759D9"/>
    <w:rsid w:val="00877E72"/>
    <w:rsid w:val="0089011F"/>
    <w:rsid w:val="00896E38"/>
    <w:rsid w:val="008A5476"/>
    <w:rsid w:val="008B183C"/>
    <w:rsid w:val="008D19A7"/>
    <w:rsid w:val="00900FBE"/>
    <w:rsid w:val="00916304"/>
    <w:rsid w:val="009168BC"/>
    <w:rsid w:val="009219D4"/>
    <w:rsid w:val="00932288"/>
    <w:rsid w:val="00951B27"/>
    <w:rsid w:val="009523E3"/>
    <w:rsid w:val="00972313"/>
    <w:rsid w:val="00984F56"/>
    <w:rsid w:val="00985016"/>
    <w:rsid w:val="00986AB0"/>
    <w:rsid w:val="00996FE2"/>
    <w:rsid w:val="009A479D"/>
    <w:rsid w:val="009C30EF"/>
    <w:rsid w:val="009E56E2"/>
    <w:rsid w:val="009E740D"/>
    <w:rsid w:val="00A00A3A"/>
    <w:rsid w:val="00A12366"/>
    <w:rsid w:val="00A141AF"/>
    <w:rsid w:val="00A404EE"/>
    <w:rsid w:val="00A6068A"/>
    <w:rsid w:val="00A60C85"/>
    <w:rsid w:val="00A75D7D"/>
    <w:rsid w:val="00A91409"/>
    <w:rsid w:val="00AA1E84"/>
    <w:rsid w:val="00AB4274"/>
    <w:rsid w:val="00AD6ABA"/>
    <w:rsid w:val="00AD76FB"/>
    <w:rsid w:val="00AE2883"/>
    <w:rsid w:val="00AE3161"/>
    <w:rsid w:val="00AE5224"/>
    <w:rsid w:val="00AF23A1"/>
    <w:rsid w:val="00B02721"/>
    <w:rsid w:val="00B037F7"/>
    <w:rsid w:val="00B06044"/>
    <w:rsid w:val="00B44818"/>
    <w:rsid w:val="00B60E17"/>
    <w:rsid w:val="00B6278B"/>
    <w:rsid w:val="00B67BE6"/>
    <w:rsid w:val="00B730A7"/>
    <w:rsid w:val="00B766A2"/>
    <w:rsid w:val="00B864B7"/>
    <w:rsid w:val="00B90C42"/>
    <w:rsid w:val="00B94BE0"/>
    <w:rsid w:val="00BC12D3"/>
    <w:rsid w:val="00BD22D0"/>
    <w:rsid w:val="00BD5C4D"/>
    <w:rsid w:val="00BD60C7"/>
    <w:rsid w:val="00BD7A98"/>
    <w:rsid w:val="00BE00C1"/>
    <w:rsid w:val="00BF1C21"/>
    <w:rsid w:val="00BF58BB"/>
    <w:rsid w:val="00BF6BE2"/>
    <w:rsid w:val="00C07834"/>
    <w:rsid w:val="00C22EEB"/>
    <w:rsid w:val="00C231CA"/>
    <w:rsid w:val="00C26A0A"/>
    <w:rsid w:val="00C3016E"/>
    <w:rsid w:val="00C327F8"/>
    <w:rsid w:val="00C34777"/>
    <w:rsid w:val="00C461D9"/>
    <w:rsid w:val="00C5466A"/>
    <w:rsid w:val="00C54F6E"/>
    <w:rsid w:val="00C55DA0"/>
    <w:rsid w:val="00C62E1C"/>
    <w:rsid w:val="00C6532F"/>
    <w:rsid w:val="00C661AF"/>
    <w:rsid w:val="00C7517A"/>
    <w:rsid w:val="00C82DA9"/>
    <w:rsid w:val="00CB084F"/>
    <w:rsid w:val="00CB6107"/>
    <w:rsid w:val="00CC39B4"/>
    <w:rsid w:val="00CD3EC2"/>
    <w:rsid w:val="00CD6748"/>
    <w:rsid w:val="00CE44E4"/>
    <w:rsid w:val="00CE4E37"/>
    <w:rsid w:val="00CF09C1"/>
    <w:rsid w:val="00D22E58"/>
    <w:rsid w:val="00D37C5E"/>
    <w:rsid w:val="00D455B7"/>
    <w:rsid w:val="00D63579"/>
    <w:rsid w:val="00D65944"/>
    <w:rsid w:val="00D82AAD"/>
    <w:rsid w:val="00D9181A"/>
    <w:rsid w:val="00D93F10"/>
    <w:rsid w:val="00DC6D9B"/>
    <w:rsid w:val="00DD4A75"/>
    <w:rsid w:val="00DF1190"/>
    <w:rsid w:val="00E04154"/>
    <w:rsid w:val="00E05EA5"/>
    <w:rsid w:val="00E2130D"/>
    <w:rsid w:val="00E663F7"/>
    <w:rsid w:val="00E70DB3"/>
    <w:rsid w:val="00E81947"/>
    <w:rsid w:val="00E9747D"/>
    <w:rsid w:val="00EB6F9E"/>
    <w:rsid w:val="00EC7BF8"/>
    <w:rsid w:val="00ED1B93"/>
    <w:rsid w:val="00ED38BA"/>
    <w:rsid w:val="00ED5F86"/>
    <w:rsid w:val="00EE5488"/>
    <w:rsid w:val="00EF448C"/>
    <w:rsid w:val="00F0252B"/>
    <w:rsid w:val="00F04BA6"/>
    <w:rsid w:val="00F132EB"/>
    <w:rsid w:val="00F72073"/>
    <w:rsid w:val="00F750D9"/>
    <w:rsid w:val="00F76630"/>
    <w:rsid w:val="00F87914"/>
    <w:rsid w:val="00FB2BD2"/>
    <w:rsid w:val="00FB4700"/>
    <w:rsid w:val="00FC06E9"/>
    <w:rsid w:val="00FC07F2"/>
    <w:rsid w:val="00FD07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4F4BF0"/>
  <w15:docId w15:val="{001F67C3-BA66-438A-893B-41E93908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 w:type="character" w:styleId="Lahendamatamainimine">
    <w:name w:val="Unresolved Mention"/>
    <w:basedOn w:val="Liguvaikefont"/>
    <w:uiPriority w:val="99"/>
    <w:semiHidden/>
    <w:unhideWhenUsed/>
    <w:rsid w:val="00470E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1676935">
      <w:bodyDiv w:val="1"/>
      <w:marLeft w:val="0"/>
      <w:marRight w:val="0"/>
      <w:marTop w:val="0"/>
      <w:marBottom w:val="0"/>
      <w:divBdr>
        <w:top w:val="none" w:sz="0" w:space="0" w:color="auto"/>
        <w:left w:val="none" w:sz="0" w:space="0" w:color="auto"/>
        <w:bottom w:val="none" w:sz="0" w:space="0" w:color="auto"/>
        <w:right w:val="none" w:sz="0" w:space="0" w:color="auto"/>
      </w:divBdr>
    </w:div>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iki.arm@rmk.ee"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www.riigiteataja.ee/akt/130122010013?leiaKehti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gar@4x4kool.e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ori\AppData\Local\Microsoft\Windows\Temporary%20Internet%20Files\Content.IE5\GIVAXE06\&#252;rituse%20korraldamine%20riigimetsa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FE3621826DE4E848DE719A972EF00A4"/>
        <w:category>
          <w:name w:val="Üldine"/>
          <w:gallery w:val="placeholder"/>
        </w:category>
        <w:types>
          <w:type w:val="bbPlcHdr"/>
        </w:types>
        <w:behaviors>
          <w:behavior w:val="content"/>
        </w:behaviors>
        <w:guid w:val="{08E50967-64F6-4000-87A5-C036D38412AF}"/>
      </w:docPartPr>
      <w:docPartBody>
        <w:p w:rsidR="00753ACB" w:rsidRDefault="007252EC" w:rsidP="007252EC">
          <w:pPr>
            <w:pStyle w:val="2FE3621826DE4E848DE719A972EF00A4"/>
          </w:pPr>
          <w:r>
            <w:rPr>
              <w:rStyle w:val="Kohatitetekst"/>
            </w:rPr>
            <w:t>Choose an item.</w:t>
          </w:r>
        </w:p>
      </w:docPartBody>
    </w:docPart>
    <w:docPart>
      <w:docPartPr>
        <w:name w:val="AADC300FA32A4103BCB53398E515677C"/>
        <w:category>
          <w:name w:val="Üldine"/>
          <w:gallery w:val="placeholder"/>
        </w:category>
        <w:types>
          <w:type w:val="bbPlcHdr"/>
        </w:types>
        <w:behaviors>
          <w:behavior w:val="content"/>
        </w:behaviors>
        <w:guid w:val="{B8C1B1A8-E89C-4F03-84F9-F79F7F55C309}"/>
      </w:docPartPr>
      <w:docPartBody>
        <w:p w:rsidR="00A60BDC" w:rsidRDefault="00A60BDC" w:rsidP="00A60BDC">
          <w:pPr>
            <w:pStyle w:val="AADC300FA32A4103BCB53398E515677C"/>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2EC"/>
    <w:rsid w:val="0020048C"/>
    <w:rsid w:val="005B35EC"/>
    <w:rsid w:val="007252EC"/>
    <w:rsid w:val="00753ACB"/>
    <w:rsid w:val="00760AE6"/>
    <w:rsid w:val="00830F7D"/>
    <w:rsid w:val="00972313"/>
    <w:rsid w:val="00A60BDC"/>
    <w:rsid w:val="00A85B8B"/>
    <w:rsid w:val="00D878A0"/>
    <w:rsid w:val="00E324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60BDC"/>
    <w:rPr>
      <w:color w:val="808080"/>
    </w:rPr>
  </w:style>
  <w:style w:type="paragraph" w:customStyle="1" w:styleId="2FE3621826DE4E848DE719A972EF00A4">
    <w:name w:val="2FE3621826DE4E848DE719A972EF00A4"/>
    <w:rsid w:val="007252EC"/>
  </w:style>
  <w:style w:type="paragraph" w:customStyle="1" w:styleId="AADC300FA32A4103BCB53398E515677C">
    <w:name w:val="AADC300FA32A4103BCB53398E515677C"/>
    <w:rsid w:val="00A60BD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ürituse korraldamine riigimetsas</Template>
  <TotalTime>2</TotalTime>
  <Pages>4</Pages>
  <Words>867</Words>
  <Characters>6721</Characters>
  <Application>Microsoft Office Word</Application>
  <DocSecurity>0</DocSecurity>
  <Lines>56</Lines>
  <Paragraphs>15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LEPING</vt:lpstr>
      <vt:lpstr>LEPING</vt:lpstr>
      <vt:lpstr>LEPING</vt:lpstr>
    </vt:vector>
  </TitlesOfParts>
  <Company>Riigimetsa  Majandamise Keskus</Company>
  <LinksUpToDate>false</LinksUpToDate>
  <CharactersWithSpaces>7573</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Elor Ilmet</dc:creator>
  <cp:lastModifiedBy>Heiki Ärm</cp:lastModifiedBy>
  <cp:revision>2</cp:revision>
  <cp:lastPrinted>2008-01-18T05:44:00Z</cp:lastPrinted>
  <dcterms:created xsi:type="dcterms:W3CDTF">2024-09-30T08:28:00Z</dcterms:created>
  <dcterms:modified xsi:type="dcterms:W3CDTF">2024-09-30T08:28:00Z</dcterms:modified>
</cp:coreProperties>
</file>